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4DCC5" w14:textId="77777777" w:rsidR="00001E8F" w:rsidRPr="00FF5F12" w:rsidRDefault="00001E8F"/>
    <w:p w14:paraId="14E8B8E3" w14:textId="77777777" w:rsidR="00C63A4B" w:rsidRPr="00FF5F12" w:rsidRDefault="00C63A4B" w:rsidP="00947A91">
      <w:pPr>
        <w:jc w:val="both"/>
        <w:rPr>
          <w:rFonts w:ascii="Arial" w:hAnsi="Arial" w:cs="Arial"/>
          <w:b/>
          <w:bCs/>
          <w:sz w:val="32"/>
          <w:szCs w:val="32"/>
        </w:rPr>
      </w:pPr>
      <w:r w:rsidRPr="00FF5F12">
        <w:rPr>
          <w:rFonts w:ascii="Arial" w:hAnsi="Arial" w:cs="Arial"/>
          <w:b/>
          <w:bCs/>
          <w:sz w:val="32"/>
          <w:szCs w:val="32"/>
        </w:rPr>
        <w:t xml:space="preserve">Preambul </w:t>
      </w:r>
    </w:p>
    <w:p w14:paraId="3F099689" w14:textId="15818B14" w:rsidR="00C63A4B" w:rsidRPr="00FF5F12" w:rsidRDefault="003C0FAF" w:rsidP="003C0FAF">
      <w:pPr>
        <w:jc w:val="both"/>
        <w:rPr>
          <w:rFonts w:ascii="Arial" w:hAnsi="Arial" w:cs="Arial"/>
        </w:rPr>
      </w:pPr>
      <w:r w:rsidRPr="00FF5F12">
        <w:rPr>
          <w:rFonts w:ascii="Arial" w:hAnsi="Arial" w:cs="Arial"/>
        </w:rPr>
        <w:t>Metodologia se referă la dimensiuni</w:t>
      </w:r>
      <w:r w:rsidR="00BE22AC" w:rsidRPr="00FF5F12">
        <w:rPr>
          <w:rFonts w:ascii="Arial" w:hAnsi="Arial" w:cs="Arial"/>
        </w:rPr>
        <w:t>le</w:t>
      </w:r>
      <w:r w:rsidRPr="00FF5F12">
        <w:rPr>
          <w:rFonts w:ascii="Arial" w:hAnsi="Arial" w:cs="Arial"/>
        </w:rPr>
        <w:t xml:space="preserve"> și coduri</w:t>
      </w:r>
      <w:r w:rsidR="00BE22AC" w:rsidRPr="00FF5F12">
        <w:rPr>
          <w:rFonts w:ascii="Arial" w:hAnsi="Arial" w:cs="Arial"/>
        </w:rPr>
        <w:t>le</w:t>
      </w:r>
      <w:r w:rsidRPr="00FF5F12">
        <w:rPr>
          <w:rFonts w:ascii="Arial" w:hAnsi="Arial" w:cs="Arial"/>
        </w:rPr>
        <w:t xml:space="preserve"> aferente tipurilor de intervenții</w:t>
      </w:r>
      <w:r w:rsidR="009A5848" w:rsidRPr="00FF5F12">
        <w:rPr>
          <w:rFonts w:ascii="Arial" w:hAnsi="Arial" w:cs="Arial"/>
        </w:rPr>
        <w:t>,</w:t>
      </w:r>
      <w:r w:rsidRPr="00FF5F12">
        <w:rPr>
          <w:rFonts w:ascii="Arial" w:hAnsi="Arial" w:cs="Arial"/>
        </w:rPr>
        <w:t xml:space="preserve"> conform a</w:t>
      </w:r>
      <w:r w:rsidR="009A5848" w:rsidRPr="00FF5F12">
        <w:rPr>
          <w:rFonts w:ascii="Arial" w:hAnsi="Arial" w:cs="Arial"/>
        </w:rPr>
        <w:t>r</w:t>
      </w:r>
      <w:r w:rsidRPr="00FF5F12">
        <w:rPr>
          <w:rFonts w:ascii="Arial" w:hAnsi="Arial" w:cs="Arial"/>
        </w:rPr>
        <w:t>t 22 (al 5), Anexei 1 din</w:t>
      </w:r>
      <w:r w:rsidR="00C63A4B" w:rsidRPr="00FF5F12">
        <w:rPr>
          <w:rFonts w:ascii="Arial" w:hAnsi="Arial" w:cs="Arial"/>
        </w:rPr>
        <w:t xml:space="preserve"> Regulamentului UE 1060/24.06.2021, </w:t>
      </w:r>
      <w:r w:rsidRPr="00FF5F12">
        <w:rPr>
          <w:rFonts w:ascii="Arial" w:hAnsi="Arial" w:cs="Arial"/>
        </w:rPr>
        <w:t xml:space="preserve">respectiv </w:t>
      </w:r>
      <w:r w:rsidR="00C63A4B" w:rsidRPr="00FF5F12">
        <w:rPr>
          <w:rFonts w:ascii="Arial" w:hAnsi="Arial" w:cs="Arial"/>
        </w:rPr>
        <w:t>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w:t>
      </w:r>
      <w:r w:rsidR="009A5848" w:rsidRPr="00FF5F12">
        <w:rPr>
          <w:rFonts w:ascii="Arial" w:hAnsi="Arial" w:cs="Arial"/>
        </w:rPr>
        <w:t xml:space="preserve"> – Prioritatea 1 Dezvoltarea infrastructurii de apă și apă uzată și tranziția la o economie circulară. </w:t>
      </w:r>
    </w:p>
    <w:p w14:paraId="17269CC7" w14:textId="3AB807D3" w:rsidR="00C63A4B" w:rsidRPr="00FF5F12" w:rsidRDefault="009A5848" w:rsidP="00C63A4B">
      <w:pPr>
        <w:jc w:val="both"/>
        <w:rPr>
          <w:rFonts w:ascii="Arial" w:hAnsi="Arial" w:cs="Arial"/>
        </w:rPr>
      </w:pPr>
      <w:r w:rsidRPr="00FF5F12">
        <w:rPr>
          <w:rFonts w:ascii="Arial" w:hAnsi="Arial" w:cs="Arial"/>
        </w:rPr>
        <w:t>Prima secțiune prezintă încadrarea acțiunilor din cadrul proiectelor – Acțiunea 1.1 – Investiții în sectorul apei și apei uzate, pentru a îndeplini cerințele directivelor de mediu.</w:t>
      </w:r>
      <w:r w:rsidR="00947A91" w:rsidRPr="00FF5F12">
        <w:rPr>
          <w:rFonts w:ascii="Arial" w:hAnsi="Arial" w:cs="Arial"/>
        </w:rPr>
        <w:t xml:space="preserve"> De asemenea, se prezintă detalierea acțiunilor/investițiilor pe domenii de intervenție si corespondența informațiilor relevante cu Studiul de Fezabilitate, parte a Aplicației de finanțare.</w:t>
      </w:r>
    </w:p>
    <w:p w14:paraId="59D7F730" w14:textId="331221C7" w:rsidR="00C63A4B" w:rsidRPr="00FF5F12" w:rsidRDefault="00F812DA" w:rsidP="00F812DA">
      <w:pPr>
        <w:jc w:val="both"/>
        <w:rPr>
          <w:rFonts w:ascii="Arial" w:hAnsi="Arial" w:cs="Arial"/>
        </w:rPr>
      </w:pPr>
      <w:r w:rsidRPr="00FF5F12">
        <w:rPr>
          <w:rFonts w:ascii="Arial" w:hAnsi="Arial" w:cs="Arial"/>
        </w:rPr>
        <w:t xml:space="preserve">Secțiunea 2 prezintă metodologia de </w:t>
      </w:r>
      <w:r w:rsidR="003B4949" w:rsidRPr="00FF5F12">
        <w:rPr>
          <w:rFonts w:ascii="Arial" w:hAnsi="Arial" w:cs="Arial"/>
        </w:rPr>
        <w:t>încadrare</w:t>
      </w:r>
      <w:r w:rsidRPr="00FF5F12">
        <w:rPr>
          <w:rFonts w:ascii="Arial" w:hAnsi="Arial" w:cs="Arial"/>
        </w:rPr>
        <w:t xml:space="preserve"> a acțiunilor/măsurilor de investiție pe cele doua criterii de eficiență,  corespondența cu Studiul de Fezabilitate, recoma</w:t>
      </w:r>
      <w:r w:rsidR="00711E86">
        <w:rPr>
          <w:rFonts w:ascii="Arial" w:hAnsi="Arial" w:cs="Arial"/>
        </w:rPr>
        <w:t>n</w:t>
      </w:r>
      <w:r w:rsidRPr="00FF5F12">
        <w:rPr>
          <w:rFonts w:ascii="Arial" w:hAnsi="Arial" w:cs="Arial"/>
        </w:rPr>
        <w:t xml:space="preserve">darea unui format de prezentare </w:t>
      </w:r>
      <w:r w:rsidR="003B4949" w:rsidRPr="00FF5F12">
        <w:rPr>
          <w:rFonts w:ascii="Arial" w:hAnsi="Arial" w:cs="Arial"/>
        </w:rPr>
        <w:t>relevan</w:t>
      </w:r>
      <w:r w:rsidR="003B4949">
        <w:rPr>
          <w:rFonts w:ascii="Arial" w:hAnsi="Arial" w:cs="Arial"/>
        </w:rPr>
        <w:t xml:space="preserve">ță </w:t>
      </w:r>
      <w:r w:rsidR="00711E86">
        <w:rPr>
          <w:rFonts w:ascii="Arial" w:hAnsi="Arial" w:cs="Arial"/>
        </w:rPr>
        <w:t>a</w:t>
      </w:r>
      <w:r w:rsidR="00711E86" w:rsidRPr="00FF5F12">
        <w:rPr>
          <w:rFonts w:ascii="Arial" w:hAnsi="Arial" w:cs="Arial"/>
        </w:rPr>
        <w:t xml:space="preserve"> </w:t>
      </w:r>
      <w:r w:rsidRPr="00FF5F12">
        <w:rPr>
          <w:rFonts w:ascii="Arial" w:hAnsi="Arial" w:cs="Arial"/>
        </w:rPr>
        <w:t>informațiilor (in xls, cu linkuri la toate fișierele corespunzătoare, astfel încât să se reflecte trasabilitatea informațiilor)</w:t>
      </w:r>
      <w:r w:rsidR="006140B8" w:rsidRPr="00FF5F12">
        <w:rPr>
          <w:rFonts w:ascii="Arial" w:hAnsi="Arial" w:cs="Arial"/>
        </w:rPr>
        <w:t>.</w:t>
      </w:r>
    </w:p>
    <w:p w14:paraId="2DA5CEB4" w14:textId="6D204AA0" w:rsidR="005A7544" w:rsidRPr="00FF5F12" w:rsidRDefault="005A7544" w:rsidP="00F812DA">
      <w:pPr>
        <w:jc w:val="both"/>
        <w:rPr>
          <w:rFonts w:ascii="Arial" w:hAnsi="Arial" w:cs="Arial"/>
        </w:rPr>
      </w:pPr>
      <w:r w:rsidRPr="00FF5F12">
        <w:rPr>
          <w:rFonts w:ascii="Arial" w:hAnsi="Arial" w:cs="Arial"/>
        </w:rPr>
        <w:t>Secțiunea 3 prezintă o încadrare a valorilor de inves</w:t>
      </w:r>
      <w:r w:rsidR="00711E86">
        <w:rPr>
          <w:rFonts w:ascii="Arial" w:hAnsi="Arial" w:cs="Arial"/>
        </w:rPr>
        <w:t>t</w:t>
      </w:r>
      <w:r w:rsidRPr="00FF5F12">
        <w:rPr>
          <w:rFonts w:ascii="Arial" w:hAnsi="Arial" w:cs="Arial"/>
        </w:rPr>
        <w:t>iții pe domenii de intervenție.</w:t>
      </w:r>
    </w:p>
    <w:p w14:paraId="1B71DD64" w14:textId="35437A39" w:rsidR="00315E98" w:rsidRPr="00FF5F12" w:rsidRDefault="00705D15" w:rsidP="00C52D65">
      <w:pPr>
        <w:pStyle w:val="Heading1"/>
        <w:numPr>
          <w:ilvl w:val="0"/>
          <w:numId w:val="14"/>
        </w:numPr>
        <w:tabs>
          <w:tab w:val="num" w:pos="432"/>
        </w:tabs>
        <w:ind w:left="432" w:hanging="432"/>
      </w:pPr>
      <w:r w:rsidRPr="00FF5F12">
        <w:t>Încadrarea</w:t>
      </w:r>
      <w:r w:rsidR="00001E8F" w:rsidRPr="00FF5F12">
        <w:t xml:space="preserve"> </w:t>
      </w:r>
      <w:r w:rsidRPr="00FF5F12">
        <w:t xml:space="preserve">pe domenii de intervenție a </w:t>
      </w:r>
      <w:r w:rsidR="00FD1465" w:rsidRPr="00FF5F12">
        <w:t>investitiilor</w:t>
      </w:r>
      <w:r w:rsidR="009A5848" w:rsidRPr="00FF5F12">
        <w:t xml:space="preserve"> </w:t>
      </w:r>
      <w:r w:rsidR="00001E8F" w:rsidRPr="00FF5F12">
        <w:t xml:space="preserve"> din cadrul proiectului</w:t>
      </w:r>
    </w:p>
    <w:tbl>
      <w:tblPr>
        <w:tblStyle w:val="TableGrid"/>
        <w:tblW w:w="0" w:type="auto"/>
        <w:jc w:val="center"/>
        <w:tblLook w:val="04A0" w:firstRow="1" w:lastRow="0" w:firstColumn="1" w:lastColumn="0" w:noHBand="0" w:noVBand="1"/>
      </w:tblPr>
      <w:tblGrid>
        <w:gridCol w:w="535"/>
        <w:gridCol w:w="8280"/>
        <w:gridCol w:w="2345"/>
        <w:gridCol w:w="2070"/>
      </w:tblGrid>
      <w:tr w:rsidR="00315E98" w:rsidRPr="00FF5F12" w14:paraId="11C75004" w14:textId="77777777" w:rsidTr="009D3CB0">
        <w:trPr>
          <w:trHeight w:val="289"/>
          <w:jc w:val="center"/>
        </w:trPr>
        <w:tc>
          <w:tcPr>
            <w:tcW w:w="8815" w:type="dxa"/>
            <w:gridSpan w:val="2"/>
            <w:vMerge w:val="restart"/>
            <w:shd w:val="clear" w:color="auto" w:fill="F2F2F2" w:themeFill="background1" w:themeFillShade="F2"/>
            <w:vAlign w:val="center"/>
          </w:tcPr>
          <w:p w14:paraId="6FAABDDF" w14:textId="77777777" w:rsidR="00315E98" w:rsidRPr="00FF5F12" w:rsidRDefault="00315E98" w:rsidP="00243ED7">
            <w:pPr>
              <w:rPr>
                <w:b/>
                <w:sz w:val="20"/>
                <w:szCs w:val="20"/>
              </w:rPr>
            </w:pPr>
          </w:p>
          <w:p w14:paraId="0442F7F8" w14:textId="77777777" w:rsidR="00315E98" w:rsidRPr="00FF5F12" w:rsidRDefault="00315E98" w:rsidP="00243ED7">
            <w:pPr>
              <w:jc w:val="center"/>
              <w:rPr>
                <w:b/>
                <w:sz w:val="20"/>
                <w:szCs w:val="20"/>
              </w:rPr>
            </w:pPr>
            <w:r w:rsidRPr="00FF5F12">
              <w:rPr>
                <w:b/>
                <w:sz w:val="20"/>
                <w:szCs w:val="20"/>
              </w:rPr>
              <w:t>Domeniu de interventie</w:t>
            </w:r>
          </w:p>
        </w:tc>
        <w:tc>
          <w:tcPr>
            <w:tcW w:w="2345" w:type="dxa"/>
            <w:shd w:val="clear" w:color="auto" w:fill="F2F2F2" w:themeFill="background1" w:themeFillShade="F2"/>
            <w:vAlign w:val="center"/>
          </w:tcPr>
          <w:p w14:paraId="182FA490" w14:textId="77777777" w:rsidR="00315E98" w:rsidRPr="00FF5F12" w:rsidRDefault="00315E98" w:rsidP="00243ED7">
            <w:pPr>
              <w:jc w:val="center"/>
              <w:rPr>
                <w:b/>
                <w:sz w:val="20"/>
                <w:szCs w:val="20"/>
              </w:rPr>
            </w:pPr>
            <w:r w:rsidRPr="00FF5F12">
              <w:rPr>
                <w:b/>
                <w:sz w:val="20"/>
                <w:szCs w:val="20"/>
              </w:rPr>
              <w:t>Valoare grant nerambursabil UE</w:t>
            </w:r>
          </w:p>
        </w:tc>
        <w:tc>
          <w:tcPr>
            <w:tcW w:w="2070" w:type="dxa"/>
            <w:shd w:val="clear" w:color="auto" w:fill="F2F2F2" w:themeFill="background1" w:themeFillShade="F2"/>
            <w:vAlign w:val="center"/>
          </w:tcPr>
          <w:p w14:paraId="76C8D604" w14:textId="77777777" w:rsidR="00315E98" w:rsidRPr="00FF5F12" w:rsidRDefault="00315E98" w:rsidP="00243ED7">
            <w:pPr>
              <w:jc w:val="center"/>
              <w:rPr>
                <w:b/>
                <w:sz w:val="20"/>
                <w:szCs w:val="20"/>
              </w:rPr>
            </w:pPr>
            <w:r w:rsidRPr="00FF5F12">
              <w:rPr>
                <w:b/>
                <w:sz w:val="20"/>
                <w:szCs w:val="20"/>
              </w:rPr>
              <w:t xml:space="preserve">Pondere in total grant nerambursabil UE </w:t>
            </w:r>
          </w:p>
        </w:tc>
      </w:tr>
      <w:tr w:rsidR="00315E98" w:rsidRPr="00FF5F12" w14:paraId="408DF76B" w14:textId="77777777" w:rsidTr="009D3CB0">
        <w:trPr>
          <w:trHeight w:val="151"/>
          <w:jc w:val="center"/>
        </w:trPr>
        <w:tc>
          <w:tcPr>
            <w:tcW w:w="8815" w:type="dxa"/>
            <w:gridSpan w:val="2"/>
            <w:vMerge/>
            <w:shd w:val="clear" w:color="auto" w:fill="F2F2F2" w:themeFill="background1" w:themeFillShade="F2"/>
            <w:vAlign w:val="center"/>
          </w:tcPr>
          <w:p w14:paraId="265566F9" w14:textId="77777777" w:rsidR="00315E98" w:rsidRPr="00FF5F12" w:rsidRDefault="00315E98" w:rsidP="00243ED7">
            <w:pPr>
              <w:jc w:val="center"/>
              <w:rPr>
                <w:b/>
                <w:sz w:val="20"/>
                <w:szCs w:val="20"/>
              </w:rPr>
            </w:pPr>
          </w:p>
        </w:tc>
        <w:tc>
          <w:tcPr>
            <w:tcW w:w="2345" w:type="dxa"/>
            <w:shd w:val="clear" w:color="auto" w:fill="F2F2F2" w:themeFill="background1" w:themeFillShade="F2"/>
            <w:vAlign w:val="center"/>
          </w:tcPr>
          <w:p w14:paraId="355C16CE" w14:textId="77777777" w:rsidR="00315E98" w:rsidRPr="00FF5F12" w:rsidRDefault="00315E98" w:rsidP="00243ED7">
            <w:pPr>
              <w:jc w:val="center"/>
              <w:rPr>
                <w:b/>
                <w:i/>
                <w:sz w:val="20"/>
                <w:szCs w:val="20"/>
              </w:rPr>
            </w:pPr>
            <w:r w:rsidRPr="00FF5F12">
              <w:rPr>
                <w:b/>
                <w:i/>
                <w:sz w:val="20"/>
                <w:szCs w:val="20"/>
              </w:rPr>
              <w:t>Euro preturi curente fara TVA</w:t>
            </w:r>
          </w:p>
        </w:tc>
        <w:tc>
          <w:tcPr>
            <w:tcW w:w="2070" w:type="dxa"/>
            <w:shd w:val="clear" w:color="auto" w:fill="F2F2F2" w:themeFill="background1" w:themeFillShade="F2"/>
            <w:vAlign w:val="center"/>
          </w:tcPr>
          <w:p w14:paraId="28E3A717" w14:textId="77777777" w:rsidR="00315E98" w:rsidRPr="00FF5F12" w:rsidRDefault="00315E98" w:rsidP="00243ED7">
            <w:pPr>
              <w:jc w:val="center"/>
              <w:rPr>
                <w:b/>
                <w:i/>
                <w:sz w:val="20"/>
                <w:szCs w:val="20"/>
              </w:rPr>
            </w:pPr>
            <w:r w:rsidRPr="00FF5F12">
              <w:rPr>
                <w:b/>
                <w:sz w:val="20"/>
                <w:szCs w:val="20"/>
              </w:rPr>
              <w:t>(%)</w:t>
            </w:r>
          </w:p>
        </w:tc>
      </w:tr>
      <w:tr w:rsidR="00315E98" w:rsidRPr="00FF5F12" w14:paraId="35D2C2A0" w14:textId="77777777" w:rsidTr="009D3CB0">
        <w:trPr>
          <w:trHeight w:val="151"/>
          <w:jc w:val="center"/>
        </w:trPr>
        <w:tc>
          <w:tcPr>
            <w:tcW w:w="8815" w:type="dxa"/>
            <w:gridSpan w:val="2"/>
            <w:vMerge/>
            <w:shd w:val="clear" w:color="auto" w:fill="F2F2F2" w:themeFill="background1" w:themeFillShade="F2"/>
            <w:vAlign w:val="center"/>
          </w:tcPr>
          <w:p w14:paraId="2159AA73" w14:textId="77777777" w:rsidR="00315E98" w:rsidRPr="00FF5F12" w:rsidRDefault="00315E98" w:rsidP="00243ED7">
            <w:pPr>
              <w:jc w:val="center"/>
              <w:rPr>
                <w:b/>
                <w:sz w:val="20"/>
                <w:szCs w:val="20"/>
              </w:rPr>
            </w:pPr>
          </w:p>
        </w:tc>
        <w:tc>
          <w:tcPr>
            <w:tcW w:w="2345" w:type="dxa"/>
            <w:shd w:val="clear" w:color="auto" w:fill="F2F2F2" w:themeFill="background1" w:themeFillShade="F2"/>
            <w:vAlign w:val="center"/>
          </w:tcPr>
          <w:p w14:paraId="07ECCACF" w14:textId="77777777" w:rsidR="00315E98" w:rsidRPr="00FF5F12" w:rsidRDefault="00315E98" w:rsidP="00243ED7">
            <w:pPr>
              <w:jc w:val="center"/>
              <w:rPr>
                <w:b/>
                <w:sz w:val="20"/>
                <w:szCs w:val="20"/>
              </w:rPr>
            </w:pPr>
            <w:r w:rsidRPr="00FF5F12">
              <w:rPr>
                <w:b/>
                <w:sz w:val="20"/>
                <w:szCs w:val="20"/>
              </w:rPr>
              <w:t>(1)</w:t>
            </w:r>
          </w:p>
        </w:tc>
        <w:tc>
          <w:tcPr>
            <w:tcW w:w="2070" w:type="dxa"/>
            <w:shd w:val="clear" w:color="auto" w:fill="F2F2F2" w:themeFill="background1" w:themeFillShade="F2"/>
            <w:vAlign w:val="center"/>
          </w:tcPr>
          <w:p w14:paraId="222D1030" w14:textId="77777777" w:rsidR="00315E98" w:rsidRPr="00FF5F12" w:rsidRDefault="00315E98" w:rsidP="00243ED7">
            <w:pPr>
              <w:jc w:val="center"/>
              <w:rPr>
                <w:b/>
                <w:sz w:val="20"/>
                <w:szCs w:val="20"/>
              </w:rPr>
            </w:pPr>
            <w:r w:rsidRPr="00FF5F12">
              <w:rPr>
                <w:b/>
                <w:sz w:val="20"/>
                <w:szCs w:val="20"/>
              </w:rPr>
              <w:t xml:space="preserve">(2) </w:t>
            </w:r>
          </w:p>
        </w:tc>
      </w:tr>
      <w:tr w:rsidR="00315E98" w:rsidRPr="00FF5F12" w14:paraId="106F1DAB" w14:textId="77777777" w:rsidTr="009D3CB0">
        <w:trPr>
          <w:trHeight w:val="310"/>
          <w:jc w:val="center"/>
        </w:trPr>
        <w:tc>
          <w:tcPr>
            <w:tcW w:w="535" w:type="dxa"/>
            <w:vAlign w:val="center"/>
          </w:tcPr>
          <w:p w14:paraId="71814F03" w14:textId="77777777" w:rsidR="00315E98" w:rsidRPr="00FF5F12" w:rsidRDefault="00315E98" w:rsidP="00243ED7">
            <w:pPr>
              <w:rPr>
                <w:sz w:val="20"/>
                <w:szCs w:val="20"/>
              </w:rPr>
            </w:pPr>
            <w:r w:rsidRPr="00FF5F12">
              <w:rPr>
                <w:sz w:val="20"/>
                <w:szCs w:val="20"/>
              </w:rPr>
              <w:t>062</w:t>
            </w:r>
          </w:p>
        </w:tc>
        <w:tc>
          <w:tcPr>
            <w:tcW w:w="8280" w:type="dxa"/>
            <w:vAlign w:val="center"/>
          </w:tcPr>
          <w:p w14:paraId="08C10C98" w14:textId="77777777" w:rsidR="00315E98" w:rsidRPr="00FF5F12" w:rsidRDefault="00315E98" w:rsidP="00243ED7">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2345" w:type="dxa"/>
            <w:shd w:val="clear" w:color="auto" w:fill="DEEAF6" w:themeFill="accent1" w:themeFillTint="33"/>
            <w:vAlign w:val="center"/>
          </w:tcPr>
          <w:p w14:paraId="710CE946" w14:textId="77777777" w:rsidR="00315E98" w:rsidRPr="00FF5F12" w:rsidRDefault="00315E98" w:rsidP="00243ED7">
            <w:pPr>
              <w:jc w:val="center"/>
              <w:rPr>
                <w:i/>
                <w:sz w:val="20"/>
                <w:szCs w:val="20"/>
              </w:rPr>
            </w:pPr>
            <w:r w:rsidRPr="00FF5F12">
              <w:rPr>
                <w:i/>
                <w:sz w:val="20"/>
                <w:szCs w:val="20"/>
              </w:rPr>
              <w:t>Celula a(5) din tabel E</w:t>
            </w:r>
          </w:p>
        </w:tc>
        <w:tc>
          <w:tcPr>
            <w:tcW w:w="2070" w:type="dxa"/>
            <w:shd w:val="clear" w:color="auto" w:fill="FFFFCC"/>
            <w:vAlign w:val="center"/>
          </w:tcPr>
          <w:p w14:paraId="175E1C44" w14:textId="0A74DEDA" w:rsidR="00315E98" w:rsidRPr="00FF5F12" w:rsidRDefault="009D3CB0" w:rsidP="00243ED7">
            <w:pPr>
              <w:jc w:val="center"/>
              <w:rPr>
                <w:sz w:val="20"/>
                <w:szCs w:val="20"/>
              </w:rPr>
            </w:pPr>
            <w:r w:rsidRPr="00FF5F12">
              <w:rPr>
                <w:sz w:val="20"/>
                <w:szCs w:val="20"/>
              </w:rPr>
              <w:t>...%</w:t>
            </w:r>
          </w:p>
        </w:tc>
      </w:tr>
      <w:tr w:rsidR="00315E98" w:rsidRPr="00FF5F12" w14:paraId="393AC2C0" w14:textId="77777777" w:rsidTr="009D3CB0">
        <w:trPr>
          <w:trHeight w:val="427"/>
          <w:jc w:val="center"/>
        </w:trPr>
        <w:tc>
          <w:tcPr>
            <w:tcW w:w="535" w:type="dxa"/>
            <w:vAlign w:val="center"/>
          </w:tcPr>
          <w:p w14:paraId="11D1EF1B" w14:textId="77777777" w:rsidR="00315E98" w:rsidRPr="00FF5F12" w:rsidRDefault="00315E98" w:rsidP="00243ED7">
            <w:pPr>
              <w:rPr>
                <w:sz w:val="20"/>
                <w:szCs w:val="20"/>
              </w:rPr>
            </w:pPr>
            <w:r w:rsidRPr="00FF5F12">
              <w:rPr>
                <w:sz w:val="20"/>
                <w:szCs w:val="20"/>
              </w:rPr>
              <w:t>063</w:t>
            </w:r>
          </w:p>
        </w:tc>
        <w:tc>
          <w:tcPr>
            <w:tcW w:w="8280" w:type="dxa"/>
            <w:vAlign w:val="center"/>
          </w:tcPr>
          <w:p w14:paraId="3DCEAB50" w14:textId="00A5DCFE" w:rsidR="00315E98" w:rsidRPr="00FF5F12" w:rsidRDefault="00315E98" w:rsidP="00243ED7">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r w:rsidRPr="00FF5F12">
              <w:rPr>
                <w:sz w:val="20"/>
                <w:szCs w:val="20"/>
              </w:rPr>
              <w:t xml:space="preserve"> </w:t>
            </w:r>
          </w:p>
        </w:tc>
        <w:tc>
          <w:tcPr>
            <w:tcW w:w="2345" w:type="dxa"/>
            <w:shd w:val="clear" w:color="auto" w:fill="DEEAF6" w:themeFill="accent1" w:themeFillTint="33"/>
            <w:vAlign w:val="center"/>
          </w:tcPr>
          <w:p w14:paraId="3C8EE0FF" w14:textId="77777777" w:rsidR="00315E98" w:rsidRPr="00FF5F12" w:rsidRDefault="00315E98" w:rsidP="00243ED7">
            <w:pPr>
              <w:jc w:val="center"/>
              <w:rPr>
                <w:sz w:val="20"/>
                <w:szCs w:val="20"/>
              </w:rPr>
            </w:pPr>
            <w:r w:rsidRPr="00FF5F12">
              <w:rPr>
                <w:i/>
                <w:sz w:val="20"/>
                <w:szCs w:val="20"/>
              </w:rPr>
              <w:t>Celula b(5) din tabel E</w:t>
            </w:r>
          </w:p>
        </w:tc>
        <w:tc>
          <w:tcPr>
            <w:tcW w:w="2070" w:type="dxa"/>
            <w:shd w:val="clear" w:color="auto" w:fill="FFFFCC"/>
            <w:vAlign w:val="center"/>
          </w:tcPr>
          <w:p w14:paraId="505A74AC" w14:textId="55C55196" w:rsidR="00315E98" w:rsidRPr="00FF5F12" w:rsidRDefault="009D3CB0" w:rsidP="00243ED7">
            <w:pPr>
              <w:jc w:val="center"/>
              <w:rPr>
                <w:sz w:val="20"/>
                <w:szCs w:val="20"/>
              </w:rPr>
            </w:pPr>
            <w:r w:rsidRPr="00FF5F12">
              <w:rPr>
                <w:sz w:val="20"/>
                <w:szCs w:val="20"/>
              </w:rPr>
              <w:t>...%</w:t>
            </w:r>
          </w:p>
        </w:tc>
      </w:tr>
      <w:tr w:rsidR="00315E98" w:rsidRPr="00FF5F12" w14:paraId="13F72CD0" w14:textId="77777777" w:rsidTr="009D3CB0">
        <w:trPr>
          <w:trHeight w:val="289"/>
          <w:jc w:val="center"/>
        </w:trPr>
        <w:tc>
          <w:tcPr>
            <w:tcW w:w="535" w:type="dxa"/>
            <w:vAlign w:val="center"/>
          </w:tcPr>
          <w:p w14:paraId="1E4E188B" w14:textId="77777777" w:rsidR="00315E98" w:rsidRPr="00FF5F12" w:rsidRDefault="00315E98" w:rsidP="00243ED7">
            <w:pPr>
              <w:rPr>
                <w:sz w:val="20"/>
                <w:szCs w:val="20"/>
              </w:rPr>
            </w:pPr>
            <w:r w:rsidRPr="00FF5F12">
              <w:rPr>
                <w:sz w:val="20"/>
                <w:szCs w:val="20"/>
              </w:rPr>
              <w:t>065</w:t>
            </w:r>
          </w:p>
        </w:tc>
        <w:tc>
          <w:tcPr>
            <w:tcW w:w="8280" w:type="dxa"/>
            <w:vAlign w:val="center"/>
          </w:tcPr>
          <w:p w14:paraId="35104957" w14:textId="77777777" w:rsidR="00315E98" w:rsidRPr="00FF5F12" w:rsidRDefault="00315E98" w:rsidP="00243ED7">
            <w:pPr>
              <w:rPr>
                <w:sz w:val="20"/>
                <w:szCs w:val="20"/>
              </w:rPr>
            </w:pPr>
            <w:r w:rsidRPr="00FF5F12">
              <w:rPr>
                <w:sz w:val="20"/>
                <w:szCs w:val="20"/>
              </w:rPr>
              <w:t>Colectarea si epurarea apelor uzate</w:t>
            </w:r>
          </w:p>
        </w:tc>
        <w:tc>
          <w:tcPr>
            <w:tcW w:w="2345" w:type="dxa"/>
            <w:shd w:val="clear" w:color="auto" w:fill="DEEAF6" w:themeFill="accent1" w:themeFillTint="33"/>
            <w:vAlign w:val="center"/>
          </w:tcPr>
          <w:p w14:paraId="4CDA54F6" w14:textId="77777777" w:rsidR="00315E98" w:rsidRPr="00FF5F12" w:rsidRDefault="00315E98" w:rsidP="00243ED7">
            <w:pPr>
              <w:jc w:val="center"/>
              <w:rPr>
                <w:sz w:val="20"/>
                <w:szCs w:val="20"/>
              </w:rPr>
            </w:pPr>
            <w:r w:rsidRPr="00FF5F12">
              <w:rPr>
                <w:i/>
                <w:sz w:val="20"/>
                <w:szCs w:val="20"/>
              </w:rPr>
              <w:t>Celula c(5) din tabel E</w:t>
            </w:r>
          </w:p>
        </w:tc>
        <w:tc>
          <w:tcPr>
            <w:tcW w:w="2070" w:type="dxa"/>
            <w:shd w:val="clear" w:color="auto" w:fill="FFFFCC"/>
            <w:vAlign w:val="center"/>
          </w:tcPr>
          <w:p w14:paraId="6EFA50B5" w14:textId="0DD7D484" w:rsidR="00315E98" w:rsidRPr="00FF5F12" w:rsidRDefault="009D3CB0" w:rsidP="00243ED7">
            <w:pPr>
              <w:jc w:val="center"/>
              <w:rPr>
                <w:sz w:val="20"/>
                <w:szCs w:val="20"/>
              </w:rPr>
            </w:pPr>
            <w:r w:rsidRPr="00FF5F12">
              <w:rPr>
                <w:sz w:val="20"/>
                <w:szCs w:val="20"/>
              </w:rPr>
              <w:t>...%</w:t>
            </w:r>
          </w:p>
        </w:tc>
      </w:tr>
      <w:tr w:rsidR="00315E98" w:rsidRPr="00FF5F12" w14:paraId="53CE03FD" w14:textId="77777777" w:rsidTr="009D3CB0">
        <w:trPr>
          <w:trHeight w:val="440"/>
          <w:jc w:val="center"/>
        </w:trPr>
        <w:tc>
          <w:tcPr>
            <w:tcW w:w="535" w:type="dxa"/>
            <w:vAlign w:val="center"/>
          </w:tcPr>
          <w:p w14:paraId="0C7EE130" w14:textId="77777777" w:rsidR="00315E98" w:rsidRPr="00FF5F12" w:rsidRDefault="00315E98" w:rsidP="00243ED7">
            <w:pPr>
              <w:rPr>
                <w:sz w:val="20"/>
                <w:szCs w:val="20"/>
              </w:rPr>
            </w:pPr>
            <w:r w:rsidRPr="00FF5F12">
              <w:rPr>
                <w:sz w:val="20"/>
                <w:szCs w:val="20"/>
              </w:rPr>
              <w:t>066</w:t>
            </w:r>
          </w:p>
        </w:tc>
        <w:tc>
          <w:tcPr>
            <w:tcW w:w="8280" w:type="dxa"/>
            <w:vAlign w:val="center"/>
          </w:tcPr>
          <w:p w14:paraId="7A9195B2" w14:textId="29035A24" w:rsidR="00315E98" w:rsidRPr="00FF5F12" w:rsidRDefault="00315E98" w:rsidP="00243ED7">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r w:rsidRPr="00FF5F12">
              <w:rPr>
                <w:sz w:val="20"/>
                <w:szCs w:val="20"/>
              </w:rPr>
              <w:t xml:space="preserve"> </w:t>
            </w:r>
          </w:p>
        </w:tc>
        <w:tc>
          <w:tcPr>
            <w:tcW w:w="2345" w:type="dxa"/>
            <w:shd w:val="clear" w:color="auto" w:fill="DEEAF6" w:themeFill="accent1" w:themeFillTint="33"/>
            <w:vAlign w:val="center"/>
          </w:tcPr>
          <w:p w14:paraId="3E28D4C3" w14:textId="77777777" w:rsidR="00315E98" w:rsidRPr="00FF5F12" w:rsidRDefault="00315E98" w:rsidP="00243ED7">
            <w:pPr>
              <w:jc w:val="center"/>
              <w:rPr>
                <w:sz w:val="20"/>
                <w:szCs w:val="20"/>
              </w:rPr>
            </w:pPr>
            <w:r w:rsidRPr="00FF5F12">
              <w:rPr>
                <w:i/>
                <w:sz w:val="20"/>
                <w:szCs w:val="20"/>
              </w:rPr>
              <w:t>Celula d(5) din tabel E</w:t>
            </w:r>
          </w:p>
        </w:tc>
        <w:tc>
          <w:tcPr>
            <w:tcW w:w="2070" w:type="dxa"/>
            <w:shd w:val="clear" w:color="auto" w:fill="FFFFCC"/>
            <w:vAlign w:val="center"/>
          </w:tcPr>
          <w:p w14:paraId="3F77037F" w14:textId="2C008A72" w:rsidR="00315E98" w:rsidRPr="00FF5F12" w:rsidRDefault="009D3CB0" w:rsidP="009D3CB0">
            <w:pPr>
              <w:jc w:val="center"/>
              <w:rPr>
                <w:sz w:val="20"/>
                <w:szCs w:val="20"/>
              </w:rPr>
            </w:pPr>
            <w:r w:rsidRPr="00FF5F12">
              <w:rPr>
                <w:sz w:val="20"/>
                <w:szCs w:val="20"/>
              </w:rPr>
              <w:t>...%</w:t>
            </w:r>
          </w:p>
        </w:tc>
      </w:tr>
      <w:tr w:rsidR="00315E98" w:rsidRPr="00FF5F12" w14:paraId="4544D40B" w14:textId="77777777" w:rsidTr="009D3CB0">
        <w:trPr>
          <w:trHeight w:val="409"/>
          <w:jc w:val="center"/>
        </w:trPr>
        <w:tc>
          <w:tcPr>
            <w:tcW w:w="8815" w:type="dxa"/>
            <w:gridSpan w:val="2"/>
            <w:shd w:val="clear" w:color="auto" w:fill="DEEAF6" w:themeFill="accent1" w:themeFillTint="33"/>
            <w:vAlign w:val="center"/>
          </w:tcPr>
          <w:p w14:paraId="217BED7C" w14:textId="77777777" w:rsidR="00315E98" w:rsidRPr="00FF5F12" w:rsidRDefault="00315E98" w:rsidP="00243ED7">
            <w:pPr>
              <w:jc w:val="center"/>
              <w:rPr>
                <w:b/>
                <w:sz w:val="20"/>
                <w:szCs w:val="20"/>
              </w:rPr>
            </w:pPr>
            <w:r w:rsidRPr="00FF5F12">
              <w:rPr>
                <w:b/>
                <w:sz w:val="20"/>
                <w:szCs w:val="20"/>
              </w:rPr>
              <w:t>TOTAL grant nerambursabil UE</w:t>
            </w:r>
          </w:p>
        </w:tc>
        <w:tc>
          <w:tcPr>
            <w:tcW w:w="2345" w:type="dxa"/>
            <w:shd w:val="clear" w:color="auto" w:fill="DEEAF6" w:themeFill="accent1" w:themeFillTint="33"/>
            <w:vAlign w:val="center"/>
          </w:tcPr>
          <w:p w14:paraId="2A526918" w14:textId="77777777" w:rsidR="00315E98" w:rsidRPr="00FF5F12" w:rsidRDefault="00315E98" w:rsidP="00243ED7">
            <w:pPr>
              <w:jc w:val="center"/>
              <w:rPr>
                <w:b/>
                <w:sz w:val="20"/>
                <w:szCs w:val="20"/>
              </w:rPr>
            </w:pPr>
            <w:r w:rsidRPr="00FF5F12">
              <w:rPr>
                <w:b/>
                <w:sz w:val="20"/>
                <w:szCs w:val="20"/>
              </w:rPr>
              <w:t>...........................</w:t>
            </w:r>
          </w:p>
        </w:tc>
        <w:tc>
          <w:tcPr>
            <w:tcW w:w="2070" w:type="dxa"/>
            <w:shd w:val="clear" w:color="auto" w:fill="DEEAF6" w:themeFill="accent1" w:themeFillTint="33"/>
            <w:vAlign w:val="center"/>
          </w:tcPr>
          <w:p w14:paraId="3696764A" w14:textId="77777777" w:rsidR="00315E98" w:rsidRPr="00FF5F12" w:rsidRDefault="00315E98" w:rsidP="00243ED7">
            <w:pPr>
              <w:jc w:val="center"/>
              <w:rPr>
                <w:b/>
                <w:sz w:val="20"/>
                <w:szCs w:val="20"/>
              </w:rPr>
            </w:pPr>
            <w:r w:rsidRPr="00FF5F12">
              <w:rPr>
                <w:b/>
                <w:sz w:val="20"/>
                <w:szCs w:val="20"/>
              </w:rPr>
              <w:t>100%</w:t>
            </w:r>
          </w:p>
        </w:tc>
      </w:tr>
    </w:tbl>
    <w:p w14:paraId="62B51BAC" w14:textId="59A69F17" w:rsidR="00001E8F" w:rsidRPr="00FF5F12" w:rsidRDefault="00564810">
      <w:r w:rsidRPr="00FF5F12">
        <w:rPr>
          <w:i/>
          <w:u w:val="single"/>
        </w:rPr>
        <w:t>Nota</w:t>
      </w:r>
      <w:r w:rsidRPr="00FF5F12">
        <w:t xml:space="preserve">: </w:t>
      </w:r>
      <w:r w:rsidR="009052BD" w:rsidRPr="00FF5F12">
        <w:rPr>
          <w:i/>
        </w:rPr>
        <w:t xml:space="preserve">totalul de pe coloana (1) trebuie sa coincida cu valoarea subventiei UE din Cererea de Finantare / ACB </w:t>
      </w:r>
      <w:r w:rsidR="00ED715B" w:rsidRPr="00FF5F12">
        <w:rPr>
          <w:i/>
        </w:rPr>
        <w:t xml:space="preserve">si se va defalca pe cele patru </w:t>
      </w:r>
      <w:r w:rsidR="009052BD" w:rsidRPr="00FF5F12">
        <w:rPr>
          <w:i/>
        </w:rPr>
        <w:t>coduri</w:t>
      </w:r>
      <w:r w:rsidR="00ED715B" w:rsidRPr="00FF5F12">
        <w:rPr>
          <w:i/>
        </w:rPr>
        <w:t xml:space="preserve"> de </w:t>
      </w:r>
      <w:r w:rsidR="009052BD" w:rsidRPr="00FF5F12">
        <w:rPr>
          <w:i/>
        </w:rPr>
        <w:t>interventie</w:t>
      </w:r>
      <w:r w:rsidR="00ED715B" w:rsidRPr="00FF5F12">
        <w:rPr>
          <w:i/>
        </w:rPr>
        <w:t xml:space="preserve"> conform indicatiilor de mai jos.</w:t>
      </w:r>
    </w:p>
    <w:p w14:paraId="66EFAEE2" w14:textId="28432588" w:rsidR="00001E8F" w:rsidRPr="00FF5F12" w:rsidRDefault="00F31E25" w:rsidP="00703584">
      <w:pPr>
        <w:pStyle w:val="Heading2"/>
        <w:numPr>
          <w:ilvl w:val="1"/>
          <w:numId w:val="14"/>
        </w:numPr>
        <w:tabs>
          <w:tab w:val="num" w:pos="666"/>
        </w:tabs>
        <w:ind w:left="666" w:hanging="666"/>
      </w:pPr>
      <w:r w:rsidRPr="00FF5F12">
        <w:lastRenderedPageBreak/>
        <w:t>Detalierea domeniilor de interventie</w:t>
      </w:r>
    </w:p>
    <w:tbl>
      <w:tblPr>
        <w:tblStyle w:val="TableGrid"/>
        <w:tblW w:w="13603" w:type="dxa"/>
        <w:jc w:val="center"/>
        <w:tblLook w:val="04A0" w:firstRow="1" w:lastRow="0" w:firstColumn="1" w:lastColumn="0" w:noHBand="0" w:noVBand="1"/>
      </w:tblPr>
      <w:tblGrid>
        <w:gridCol w:w="625"/>
        <w:gridCol w:w="4320"/>
        <w:gridCol w:w="8658"/>
      </w:tblGrid>
      <w:tr w:rsidR="00DE142A" w:rsidRPr="00FF5F12" w14:paraId="374D7369" w14:textId="77777777" w:rsidTr="00C52D65">
        <w:trPr>
          <w:jc w:val="center"/>
        </w:trPr>
        <w:tc>
          <w:tcPr>
            <w:tcW w:w="4945" w:type="dxa"/>
            <w:gridSpan w:val="2"/>
            <w:shd w:val="clear" w:color="auto" w:fill="F2F2F2" w:themeFill="background1" w:themeFillShade="F2"/>
            <w:vAlign w:val="center"/>
          </w:tcPr>
          <w:p w14:paraId="0E5F0B2C" w14:textId="77777777" w:rsidR="00DE142A" w:rsidRPr="00FF5F12" w:rsidRDefault="00DE142A" w:rsidP="00787B12">
            <w:pPr>
              <w:jc w:val="center"/>
              <w:rPr>
                <w:b/>
              </w:rPr>
            </w:pPr>
            <w:r w:rsidRPr="00FF5F12">
              <w:rPr>
                <w:b/>
              </w:rPr>
              <w:t>Domeniu de interventie</w:t>
            </w:r>
          </w:p>
        </w:tc>
        <w:tc>
          <w:tcPr>
            <w:tcW w:w="8658" w:type="dxa"/>
            <w:shd w:val="clear" w:color="auto" w:fill="F2F2F2" w:themeFill="background1" w:themeFillShade="F2"/>
            <w:vAlign w:val="center"/>
          </w:tcPr>
          <w:p w14:paraId="6F3C45D0" w14:textId="77777777" w:rsidR="00DE142A" w:rsidRPr="00FF5F12" w:rsidRDefault="00DE142A" w:rsidP="00787B12">
            <w:pPr>
              <w:jc w:val="center"/>
              <w:rPr>
                <w:b/>
              </w:rPr>
            </w:pPr>
            <w:r w:rsidRPr="00FF5F12">
              <w:rPr>
                <w:b/>
              </w:rPr>
              <w:t>Componente Proiect</w:t>
            </w:r>
          </w:p>
        </w:tc>
      </w:tr>
      <w:tr w:rsidR="00DE142A" w:rsidRPr="00FF5F12" w14:paraId="02025FAC" w14:textId="77777777" w:rsidTr="00C52D65">
        <w:trPr>
          <w:jc w:val="center"/>
        </w:trPr>
        <w:tc>
          <w:tcPr>
            <w:tcW w:w="625" w:type="dxa"/>
            <w:vAlign w:val="center"/>
          </w:tcPr>
          <w:p w14:paraId="31514A07" w14:textId="549CC268" w:rsidR="00DE142A" w:rsidRPr="00FF5F12" w:rsidRDefault="00DE142A">
            <w:r w:rsidRPr="00FF5F12">
              <w:t>062</w:t>
            </w:r>
          </w:p>
        </w:tc>
        <w:tc>
          <w:tcPr>
            <w:tcW w:w="4320" w:type="dxa"/>
            <w:vAlign w:val="center"/>
          </w:tcPr>
          <w:p w14:paraId="0EB1A93A" w14:textId="788C4B49" w:rsidR="00DE142A" w:rsidRPr="00FF5F12" w:rsidRDefault="00DE142A" w:rsidP="00947A91">
            <w:pPr>
              <w:jc w:val="both"/>
              <w:rPr>
                <w:color w:val="0000CC"/>
              </w:rPr>
            </w:pPr>
            <w:r w:rsidRPr="00FF5F12">
              <w:rPr>
                <w:b/>
                <w:color w:val="0000CC"/>
              </w:rPr>
              <w:t>Furnizarea apei pentru consum uman</w:t>
            </w:r>
            <w:r w:rsidRPr="00FF5F12">
              <w:rPr>
                <w:color w:val="0000CC"/>
              </w:rPr>
              <w:t xml:space="preserve"> (captare, tratarea, inmagazinarea,transportul și  distribuția apei, măsuri de eficiență, alimentare cu apă potabilă)</w:t>
            </w:r>
          </w:p>
        </w:tc>
        <w:tc>
          <w:tcPr>
            <w:tcW w:w="8658" w:type="dxa"/>
            <w:vAlign w:val="center"/>
          </w:tcPr>
          <w:p w14:paraId="50B5C427" w14:textId="67BA8048" w:rsidR="00DE142A" w:rsidRPr="00FF5F12" w:rsidRDefault="00DE142A" w:rsidP="00787B12">
            <w:r w:rsidRPr="00FF5F12">
              <w:t xml:space="preserve">Investitiile care vizeaza infrastructura de alimentare cu apa, care nu se incadeaza in </w:t>
            </w:r>
            <w:r w:rsidRPr="00FF5F12">
              <w:rPr>
                <w:b/>
              </w:rPr>
              <w:t xml:space="preserve">criteriile de eficienta </w:t>
            </w:r>
            <w:r w:rsidRPr="00FF5F12">
              <w:rPr>
                <w:b/>
                <w:vertAlign w:val="superscript"/>
              </w:rPr>
              <w:t>(1)</w:t>
            </w:r>
            <w:r w:rsidRPr="00FF5F12">
              <w:t xml:space="preserve"> </w:t>
            </w:r>
            <w:r w:rsidRPr="00FF5F12">
              <w:rPr>
                <w:i/>
              </w:rPr>
              <w:t>(de ex.: extinderi nesubstantiale de retele de alimentare cu apa in cadrul sistemelor existente, reabilitari rezervoare, STA, captari, GA)</w:t>
            </w:r>
          </w:p>
        </w:tc>
      </w:tr>
      <w:tr w:rsidR="00DE142A" w:rsidRPr="00FF5F12" w14:paraId="61A481F5" w14:textId="77777777" w:rsidTr="00C52D65">
        <w:trPr>
          <w:jc w:val="center"/>
        </w:trPr>
        <w:tc>
          <w:tcPr>
            <w:tcW w:w="625" w:type="dxa"/>
            <w:vAlign w:val="center"/>
          </w:tcPr>
          <w:p w14:paraId="301CFCBD" w14:textId="1CDAF8AF" w:rsidR="00DE142A" w:rsidRPr="00FF5F12" w:rsidRDefault="00DE142A">
            <w:r w:rsidRPr="00FF5F12">
              <w:t>063</w:t>
            </w:r>
          </w:p>
        </w:tc>
        <w:tc>
          <w:tcPr>
            <w:tcW w:w="4320" w:type="dxa"/>
            <w:vAlign w:val="center"/>
          </w:tcPr>
          <w:p w14:paraId="6CADE417" w14:textId="3466A427" w:rsidR="00DE142A" w:rsidRPr="00FF5F12" w:rsidRDefault="00DE142A" w:rsidP="00947A91">
            <w:pPr>
              <w:jc w:val="both"/>
            </w:pPr>
            <w:r w:rsidRPr="00FF5F12">
              <w:rPr>
                <w:b/>
                <w:color w:val="0000CC"/>
              </w:rPr>
              <w:t>Furnizarea apei pentru consum uman</w:t>
            </w:r>
            <w:r w:rsidRPr="00FF5F12">
              <w:rPr>
                <w:color w:val="0000CC"/>
              </w:rPr>
              <w:t xml:space="preserve"> (captare, tratarea, inmagazinarea transportul și distribuția apei, măsuri de eficiență, alimentare cu apă potabilă) </w:t>
            </w:r>
            <w:r w:rsidRPr="00FF5F12">
              <w:rPr>
                <w:color w:val="0000CC"/>
                <w:u w:val="single"/>
              </w:rPr>
              <w:t>conforme cu criteriile de eficienta</w:t>
            </w:r>
            <w:r w:rsidRPr="00FF5F12">
              <w:rPr>
                <w:color w:val="0000CC"/>
              </w:rPr>
              <w:t xml:space="preserve"> </w:t>
            </w:r>
            <w:r w:rsidRPr="00FF5F12">
              <w:rPr>
                <w:rStyle w:val="FootnoteReference"/>
                <w:color w:val="0000CC"/>
              </w:rPr>
              <w:footnoteReference w:id="1"/>
            </w:r>
          </w:p>
        </w:tc>
        <w:tc>
          <w:tcPr>
            <w:tcW w:w="8658" w:type="dxa"/>
            <w:vAlign w:val="center"/>
          </w:tcPr>
          <w:p w14:paraId="661443DC" w14:textId="60B43452" w:rsidR="00DE142A" w:rsidRPr="00FF5F12" w:rsidRDefault="00DE142A" w:rsidP="00BC0056">
            <w:pPr>
              <w:jc w:val="both"/>
            </w:pPr>
            <w:r w:rsidRPr="00FF5F12">
              <w:t xml:space="preserve">Investitiile care vizeaza infrastructura de alimentare cu apa, care se incadeaza in </w:t>
            </w:r>
            <w:r w:rsidRPr="00FF5F12">
              <w:rPr>
                <w:b/>
              </w:rPr>
              <w:t xml:space="preserve">criteriile de eficienta </w:t>
            </w:r>
            <w:r w:rsidRPr="00FF5F12">
              <w:rPr>
                <w:b/>
                <w:vertAlign w:val="superscript"/>
              </w:rPr>
              <w:t>(1)</w:t>
            </w:r>
            <w:r w:rsidRPr="00FF5F12">
              <w:rPr>
                <w:b/>
              </w:rPr>
              <w:t xml:space="preserve"> </w:t>
            </w:r>
            <w:r w:rsidRPr="00FF5F12">
              <w:rPr>
                <w:i/>
              </w:rPr>
              <w:t>(de ex.: extinderi substantiale  / sisteme noi de alimentare cu apa, reabilitari retele de alimentare cu apa / STA)</w:t>
            </w:r>
          </w:p>
        </w:tc>
      </w:tr>
      <w:tr w:rsidR="00DE142A" w:rsidRPr="00FF5F12" w14:paraId="65FE53A5" w14:textId="77777777" w:rsidTr="00C52D65">
        <w:trPr>
          <w:jc w:val="center"/>
        </w:trPr>
        <w:tc>
          <w:tcPr>
            <w:tcW w:w="625" w:type="dxa"/>
            <w:vAlign w:val="center"/>
          </w:tcPr>
          <w:p w14:paraId="730A288E" w14:textId="17831071" w:rsidR="00DE142A" w:rsidRPr="00FF5F12" w:rsidRDefault="00DE142A" w:rsidP="009D3CB0">
            <w:pPr>
              <w:jc w:val="center"/>
            </w:pPr>
            <w:r w:rsidRPr="00FF5F12">
              <w:t>065</w:t>
            </w:r>
          </w:p>
        </w:tc>
        <w:tc>
          <w:tcPr>
            <w:tcW w:w="4320" w:type="dxa"/>
            <w:vAlign w:val="center"/>
          </w:tcPr>
          <w:p w14:paraId="1EB87C7A" w14:textId="77777777" w:rsidR="00DE142A" w:rsidRPr="00FF5F12" w:rsidRDefault="00DE142A">
            <w:r w:rsidRPr="00FF5F12">
              <w:rPr>
                <w:color w:val="0000CC"/>
              </w:rPr>
              <w:t>Colectarea si epurarea apelor uzate</w:t>
            </w:r>
          </w:p>
        </w:tc>
        <w:tc>
          <w:tcPr>
            <w:tcW w:w="8658" w:type="dxa"/>
            <w:vAlign w:val="center"/>
          </w:tcPr>
          <w:p w14:paraId="268C130A" w14:textId="156742F0" w:rsidR="00DE142A" w:rsidRPr="00FF5F12" w:rsidRDefault="00DE142A" w:rsidP="00BC0056">
            <w:pPr>
              <w:jc w:val="both"/>
            </w:pPr>
            <w:r w:rsidRPr="00FF5F12">
              <w:t xml:space="preserve">Investitiile care vizeaza infrastructura de colectare si epurare a apelor uzate, care nu se incadeaza in </w:t>
            </w:r>
            <w:r w:rsidRPr="00FF5F12">
              <w:rPr>
                <w:b/>
              </w:rPr>
              <w:t xml:space="preserve">criteriile de eficienta </w:t>
            </w:r>
            <w:r w:rsidR="00CD415D" w:rsidRPr="00FF5F12">
              <w:rPr>
                <w:b/>
                <w:vertAlign w:val="superscript"/>
              </w:rPr>
              <w:t>(1)</w:t>
            </w:r>
            <w:r w:rsidR="00CD415D" w:rsidRPr="00FF5F12">
              <w:rPr>
                <w:i/>
              </w:rPr>
              <w:t xml:space="preserve"> </w:t>
            </w:r>
            <w:r w:rsidRPr="00FF5F12">
              <w:rPr>
                <w:i/>
              </w:rPr>
              <w:t>(de ex.: extinderi nesubstantiale de retele de canalizare in cadrul sistemelor existente, reabilitari ..)</w:t>
            </w:r>
          </w:p>
        </w:tc>
      </w:tr>
      <w:tr w:rsidR="00DE142A" w:rsidRPr="00FF5F12" w14:paraId="42B2D257" w14:textId="77777777" w:rsidTr="00C52D65">
        <w:trPr>
          <w:jc w:val="center"/>
        </w:trPr>
        <w:tc>
          <w:tcPr>
            <w:tcW w:w="625" w:type="dxa"/>
            <w:vAlign w:val="center"/>
          </w:tcPr>
          <w:p w14:paraId="68DBC0FF" w14:textId="1A1A81BD" w:rsidR="00DE142A" w:rsidRPr="00FF5F12" w:rsidRDefault="00DE142A">
            <w:r w:rsidRPr="00FF5F12">
              <w:t>066</w:t>
            </w:r>
          </w:p>
        </w:tc>
        <w:tc>
          <w:tcPr>
            <w:tcW w:w="4320" w:type="dxa"/>
            <w:vAlign w:val="center"/>
          </w:tcPr>
          <w:p w14:paraId="70FA2255" w14:textId="5DA8B037" w:rsidR="00DE142A" w:rsidRPr="00FF5F12" w:rsidRDefault="00DE142A" w:rsidP="009D3CB0">
            <w:r w:rsidRPr="00FF5F12">
              <w:rPr>
                <w:color w:val="0000CC"/>
              </w:rPr>
              <w:t xml:space="preserve">Colectarea si epurarea apelor uzate </w:t>
            </w:r>
            <w:r w:rsidRPr="00FF5F12">
              <w:rPr>
                <w:color w:val="0000CC"/>
                <w:u w:val="single"/>
              </w:rPr>
              <w:t>conforme cu criteriile de eficienta energetica</w:t>
            </w:r>
            <w:r w:rsidR="00FA3E83" w:rsidRPr="003E1A4D">
              <w:rPr>
                <w:color w:val="0000CC"/>
                <w:u w:val="single"/>
                <w:vertAlign w:val="superscript"/>
              </w:rPr>
              <w:t>1</w:t>
            </w:r>
          </w:p>
        </w:tc>
        <w:tc>
          <w:tcPr>
            <w:tcW w:w="8658" w:type="dxa"/>
            <w:vAlign w:val="center"/>
          </w:tcPr>
          <w:p w14:paraId="4704179B" w14:textId="5D3315D8" w:rsidR="00DE142A" w:rsidRPr="00FF5F12" w:rsidRDefault="00DE142A" w:rsidP="00FF734C">
            <w:r w:rsidRPr="00FF5F12">
              <w:t xml:space="preserve">Investitiile care vizeaza infrastructura de colectare si epurare a apelor uzate, care se incadeaza in </w:t>
            </w:r>
            <w:r w:rsidRPr="00FF5F12">
              <w:rPr>
                <w:b/>
              </w:rPr>
              <w:t xml:space="preserve">criteriile de eficienta </w:t>
            </w:r>
            <w:r w:rsidRPr="00FF5F12">
              <w:rPr>
                <w:b/>
                <w:vertAlign w:val="superscript"/>
              </w:rPr>
              <w:t>(</w:t>
            </w:r>
            <w:r w:rsidR="000B611E">
              <w:rPr>
                <w:b/>
                <w:vertAlign w:val="superscript"/>
              </w:rPr>
              <w:t>1</w:t>
            </w:r>
            <w:r w:rsidRPr="00FF5F12">
              <w:rPr>
                <w:vertAlign w:val="superscript"/>
              </w:rPr>
              <w:t>)</w:t>
            </w:r>
            <w:r w:rsidRPr="00FF5F12">
              <w:t xml:space="preserve"> </w:t>
            </w:r>
            <w:r w:rsidRPr="00FF5F12">
              <w:rPr>
                <w:i/>
              </w:rPr>
              <w:t>(de ex.: extinderi substantiale  /  sisteme noi de colectare si epurare a apelor uzate menajere, reabilitari retele de canalizare si / SEAU)</w:t>
            </w:r>
          </w:p>
        </w:tc>
      </w:tr>
    </w:tbl>
    <w:p w14:paraId="384BC447" w14:textId="4DB5B2FB" w:rsidR="00F31E25" w:rsidRPr="00FF5F12" w:rsidRDefault="00F31E25">
      <w:pPr>
        <w:rPr>
          <w:b/>
        </w:rPr>
      </w:pPr>
      <w:r w:rsidRPr="00FF5F12">
        <w:rPr>
          <w:b/>
        </w:rPr>
        <w:br w:type="page"/>
      </w:r>
    </w:p>
    <w:p w14:paraId="2DDEBAD4" w14:textId="64D7A6A9" w:rsidR="00787B12" w:rsidRPr="00FF5F12" w:rsidRDefault="00B85268" w:rsidP="00C52D65">
      <w:pPr>
        <w:pStyle w:val="Heading1"/>
        <w:numPr>
          <w:ilvl w:val="0"/>
          <w:numId w:val="14"/>
        </w:numPr>
        <w:tabs>
          <w:tab w:val="num" w:pos="432"/>
        </w:tabs>
        <w:ind w:left="432" w:hanging="432"/>
      </w:pPr>
      <w:r w:rsidRPr="00FF5F12">
        <w:lastRenderedPageBreak/>
        <w:t>Metodologia de incadrare a</w:t>
      </w:r>
      <w:r w:rsidR="00C87CE8" w:rsidRPr="00FF5F12">
        <w:t xml:space="preserve"> </w:t>
      </w:r>
      <w:r w:rsidR="00F812DA" w:rsidRPr="00FF5F12">
        <w:t>acțiunilor/</w:t>
      </w:r>
      <w:r w:rsidR="00C87CE8" w:rsidRPr="00FF5F12">
        <w:t>masurilor de</w:t>
      </w:r>
      <w:r w:rsidRPr="00FF5F12">
        <w:t xml:space="preserve"> investiti</w:t>
      </w:r>
      <w:r w:rsidR="00C87CE8" w:rsidRPr="00FF5F12">
        <w:t>e</w:t>
      </w:r>
      <w:r w:rsidRPr="00FF5F12">
        <w:t xml:space="preserve"> </w:t>
      </w:r>
      <w:r w:rsidR="00703584" w:rsidRPr="00FF5F12">
        <w:t>in</w:t>
      </w:r>
      <w:r w:rsidRPr="00FF5F12">
        <w:t xml:space="preserve"> criterii</w:t>
      </w:r>
      <w:r w:rsidR="00703584" w:rsidRPr="00FF5F12">
        <w:t>le</w:t>
      </w:r>
      <w:r w:rsidRPr="00FF5F12">
        <w:t xml:space="preserve"> </w:t>
      </w:r>
      <w:r w:rsidR="00FF734C" w:rsidRPr="00FF5F12">
        <w:t>de eficienta</w:t>
      </w:r>
    </w:p>
    <w:p w14:paraId="2C0F8D93" w14:textId="31EC7150" w:rsidR="00160956" w:rsidRPr="00FF5F12" w:rsidRDefault="00703584" w:rsidP="00703584">
      <w:pPr>
        <w:pStyle w:val="Heading2"/>
        <w:numPr>
          <w:ilvl w:val="1"/>
          <w:numId w:val="14"/>
        </w:numPr>
        <w:tabs>
          <w:tab w:val="num" w:pos="666"/>
        </w:tabs>
        <w:ind w:left="666" w:hanging="666"/>
      </w:pPr>
      <w:r w:rsidRPr="00FF5F12">
        <w:t xml:space="preserve">Extinderi </w:t>
      </w:r>
      <w:r w:rsidR="00AD703C" w:rsidRPr="00FF5F12">
        <w:t>substantiale</w:t>
      </w:r>
      <w:r w:rsidRPr="00FF5F12">
        <w:t xml:space="preserve"> sau sisteme noi</w:t>
      </w:r>
      <w:r w:rsidR="0031382D">
        <w:t xml:space="preserve"> </w:t>
      </w:r>
    </w:p>
    <w:p w14:paraId="49FBE3BE" w14:textId="452B7E11" w:rsidR="00160956" w:rsidRPr="00FF5F12" w:rsidRDefault="00703584" w:rsidP="00703584">
      <w:pPr>
        <w:pStyle w:val="Heading2"/>
        <w:numPr>
          <w:ilvl w:val="2"/>
          <w:numId w:val="14"/>
        </w:numPr>
        <w:ind w:left="851" w:hanging="851"/>
      </w:pPr>
      <w:r w:rsidRPr="00FF5F12">
        <w:t xml:space="preserve">Sisteme de alimentare cu apa </w:t>
      </w:r>
    </w:p>
    <w:p w14:paraId="10AAA63F" w14:textId="6C3BA4A3" w:rsidR="00B80651" w:rsidRPr="00FF5F12" w:rsidRDefault="00FA3E83" w:rsidP="00B80651">
      <w:pPr>
        <w:jc w:val="both"/>
        <w:rPr>
          <w:rFonts w:ascii="Arial" w:hAnsi="Arial" w:cs="Arial"/>
        </w:rPr>
      </w:pPr>
      <w:r>
        <w:rPr>
          <w:rFonts w:ascii="Arial" w:hAnsi="Arial" w:cs="Arial"/>
        </w:rPr>
        <w:t>P</w:t>
      </w:r>
      <w:r w:rsidRPr="00FF5F12">
        <w:rPr>
          <w:rFonts w:ascii="Arial" w:hAnsi="Arial" w:cs="Arial"/>
        </w:rPr>
        <w:t xml:space="preserve">entru a se </w:t>
      </w:r>
      <w:r>
        <w:rPr>
          <w:rFonts w:ascii="Arial" w:hAnsi="Arial" w:cs="Arial"/>
        </w:rPr>
        <w:t>î</w:t>
      </w:r>
      <w:r w:rsidRPr="00FF5F12">
        <w:rPr>
          <w:rFonts w:ascii="Arial" w:hAnsi="Arial" w:cs="Arial"/>
        </w:rPr>
        <w:t xml:space="preserve">ncadra </w:t>
      </w:r>
      <w:r>
        <w:rPr>
          <w:rFonts w:ascii="Arial" w:hAnsi="Arial" w:cs="Arial"/>
        </w:rPr>
        <w:t>î</w:t>
      </w:r>
      <w:r w:rsidRPr="00FF5F12">
        <w:rPr>
          <w:rFonts w:ascii="Arial" w:hAnsi="Arial" w:cs="Arial"/>
        </w:rPr>
        <w:t>n criteriile PDD de eficien</w:t>
      </w:r>
      <w:r>
        <w:rPr>
          <w:rFonts w:ascii="Arial" w:hAnsi="Arial" w:cs="Arial"/>
        </w:rPr>
        <w:t>ță,</w:t>
      </w:r>
      <w:r w:rsidRPr="00FF5F12">
        <w:rPr>
          <w:rFonts w:ascii="Arial" w:hAnsi="Arial" w:cs="Arial"/>
        </w:rPr>
        <w:t xml:space="preserve"> </w:t>
      </w:r>
      <w:r>
        <w:rPr>
          <w:rFonts w:ascii="Arial" w:hAnsi="Arial" w:cs="Arial"/>
        </w:rPr>
        <w:t>investițiile propuse, care constau în e</w:t>
      </w:r>
      <w:r w:rsidRPr="00FF5F12">
        <w:rPr>
          <w:rFonts w:ascii="Arial" w:hAnsi="Arial" w:cs="Arial"/>
        </w:rPr>
        <w:t xml:space="preserve">xtinderi </w:t>
      </w:r>
      <w:r w:rsidR="00160956" w:rsidRPr="00FF5F12">
        <w:rPr>
          <w:rFonts w:ascii="Arial" w:hAnsi="Arial" w:cs="Arial"/>
        </w:rPr>
        <w:t xml:space="preserve">substantiale/sisteme noi de alimentare cu apa, </w:t>
      </w:r>
      <w:r w:rsidR="00B80651" w:rsidRPr="00FF5F12">
        <w:rPr>
          <w:rFonts w:ascii="Arial" w:hAnsi="Arial" w:cs="Arial"/>
        </w:rPr>
        <w:t xml:space="preserve">trebuie </w:t>
      </w:r>
      <w:r w:rsidRPr="00FF5F12">
        <w:rPr>
          <w:rFonts w:ascii="Arial" w:hAnsi="Arial" w:cs="Arial"/>
        </w:rPr>
        <w:t>s</w:t>
      </w:r>
      <w:r>
        <w:rPr>
          <w:rFonts w:ascii="Arial" w:hAnsi="Arial" w:cs="Arial"/>
        </w:rPr>
        <w:t>ă</w:t>
      </w:r>
      <w:r w:rsidRPr="00FF5F12">
        <w:rPr>
          <w:rFonts w:ascii="Arial" w:hAnsi="Arial" w:cs="Arial"/>
        </w:rPr>
        <w:t xml:space="preserve"> </w:t>
      </w:r>
      <w:r w:rsidR="00B80651" w:rsidRPr="00FF5F12">
        <w:rPr>
          <w:rFonts w:ascii="Arial" w:hAnsi="Arial" w:cs="Arial"/>
        </w:rPr>
        <w:t xml:space="preserve">indeplineasca </w:t>
      </w:r>
      <w:r w:rsidR="00B80651" w:rsidRPr="00FF5F12">
        <w:rPr>
          <w:rFonts w:ascii="Arial" w:hAnsi="Arial" w:cs="Arial"/>
          <w:b/>
          <w:bCs/>
        </w:rPr>
        <w:t>cel putin una din urmatoarele conditii</w:t>
      </w:r>
      <w:r w:rsidR="00B80651" w:rsidRPr="00FF5F12">
        <w:rPr>
          <w:rFonts w:ascii="Arial" w:hAnsi="Arial" w:cs="Arial"/>
        </w:rPr>
        <w:t xml:space="preserve">: </w:t>
      </w:r>
    </w:p>
    <w:p w14:paraId="0FB0A539" w14:textId="77777777" w:rsidR="00B20D51" w:rsidRDefault="00B80651" w:rsidP="00C52D65">
      <w:pPr>
        <w:pStyle w:val="ListParagraph"/>
        <w:numPr>
          <w:ilvl w:val="0"/>
          <w:numId w:val="15"/>
        </w:numPr>
        <w:jc w:val="both"/>
        <w:rPr>
          <w:rFonts w:ascii="Arial" w:hAnsi="Arial" w:cs="Arial"/>
        </w:rPr>
      </w:pPr>
      <w:r w:rsidRPr="00FF5F12">
        <w:rPr>
          <w:rFonts w:ascii="Arial" w:hAnsi="Arial" w:cs="Arial"/>
        </w:rPr>
        <w:t xml:space="preserve">Consumul mediu </w:t>
      </w:r>
      <w:r w:rsidR="00D8246C" w:rsidRPr="00FF5F12">
        <w:rPr>
          <w:rFonts w:ascii="Arial" w:hAnsi="Arial" w:cs="Arial"/>
        </w:rPr>
        <w:t>specific</w:t>
      </w:r>
      <w:r w:rsidR="00AE46D5" w:rsidRPr="00FF5F12">
        <w:rPr>
          <w:rFonts w:ascii="Arial" w:hAnsi="Arial" w:cs="Arial"/>
        </w:rPr>
        <w:t xml:space="preserve"> </w:t>
      </w:r>
      <w:r w:rsidRPr="00FF5F12">
        <w:rPr>
          <w:rFonts w:ascii="Arial" w:hAnsi="Arial" w:cs="Arial"/>
        </w:rPr>
        <w:t>de energie sa fie &lt;= 0,5 kWh/m</w:t>
      </w:r>
      <w:r w:rsidRPr="00FF5F12">
        <w:rPr>
          <w:rFonts w:ascii="Arial" w:hAnsi="Arial" w:cs="Arial"/>
          <w:vertAlign w:val="superscript"/>
        </w:rPr>
        <w:t>3</w:t>
      </w:r>
      <w:r w:rsidRPr="00FF5F12">
        <w:rPr>
          <w:rFonts w:ascii="Arial" w:hAnsi="Arial" w:cs="Arial"/>
        </w:rPr>
        <w:t xml:space="preserve"> de apa produsa, </w:t>
      </w:r>
    </w:p>
    <w:p w14:paraId="7DB87342" w14:textId="7F30D6E2" w:rsidR="00B80651" w:rsidRPr="00FF5F12" w:rsidRDefault="00B80651" w:rsidP="003B4949">
      <w:pPr>
        <w:pStyle w:val="ListParagraph"/>
        <w:jc w:val="both"/>
        <w:rPr>
          <w:rFonts w:ascii="Arial" w:hAnsi="Arial" w:cs="Arial"/>
        </w:rPr>
      </w:pPr>
      <w:r w:rsidRPr="00FF5F12">
        <w:rPr>
          <w:rFonts w:ascii="Arial" w:hAnsi="Arial" w:cs="Arial"/>
        </w:rPr>
        <w:t>sau</w:t>
      </w:r>
    </w:p>
    <w:p w14:paraId="3E172F72" w14:textId="21EF33F9" w:rsidR="00B80651" w:rsidRPr="00FF5F12" w:rsidRDefault="00FA6AFE" w:rsidP="00C52D65">
      <w:pPr>
        <w:pStyle w:val="ListParagraph"/>
        <w:numPr>
          <w:ilvl w:val="0"/>
          <w:numId w:val="15"/>
        </w:numPr>
        <w:jc w:val="both"/>
        <w:rPr>
          <w:rFonts w:ascii="Arial" w:hAnsi="Arial" w:cs="Arial"/>
        </w:rPr>
      </w:pPr>
      <w:r w:rsidRPr="00FF5F12">
        <w:rPr>
          <w:rFonts w:ascii="Arial" w:hAnsi="Arial" w:cs="Arial"/>
        </w:rPr>
        <w:t>I</w:t>
      </w:r>
      <w:r w:rsidR="00B80651" w:rsidRPr="00FF5F12">
        <w:rPr>
          <w:rFonts w:ascii="Arial" w:hAnsi="Arial" w:cs="Arial"/>
        </w:rPr>
        <w:t>ndicele de pierderi în infrastructură (ILI) &lt;= 1,5</w:t>
      </w:r>
    </w:p>
    <w:p w14:paraId="7D8890BD" w14:textId="4727FD85" w:rsidR="00160956" w:rsidRPr="00FF5F12" w:rsidRDefault="00B80651" w:rsidP="00160956">
      <w:pPr>
        <w:jc w:val="both"/>
        <w:rPr>
          <w:rFonts w:ascii="Arial" w:hAnsi="Arial" w:cs="Arial"/>
        </w:rPr>
      </w:pPr>
      <w:r w:rsidRPr="00FF5F12">
        <w:rPr>
          <w:rFonts w:ascii="Arial" w:hAnsi="Arial" w:cs="Arial"/>
        </w:rPr>
        <w:t xml:space="preserve">Pentru </w:t>
      </w:r>
      <w:r w:rsidR="00FA3E83">
        <w:rPr>
          <w:rFonts w:ascii="Arial" w:hAnsi="Arial" w:cs="Arial"/>
        </w:rPr>
        <w:t>simplificarea si uniformizarea</w:t>
      </w:r>
      <w:r w:rsidR="00FA3E83" w:rsidRPr="00FF5F12">
        <w:rPr>
          <w:rFonts w:ascii="Arial" w:hAnsi="Arial" w:cs="Arial"/>
        </w:rPr>
        <w:t xml:space="preserve"> </w:t>
      </w:r>
      <w:r w:rsidRPr="00FF5F12">
        <w:rPr>
          <w:rFonts w:ascii="Arial" w:hAnsi="Arial" w:cs="Arial"/>
        </w:rPr>
        <w:t xml:space="preserve">verificarii </w:t>
      </w:r>
      <w:r w:rsidR="00160956" w:rsidRPr="00FF5F12">
        <w:rPr>
          <w:rFonts w:ascii="Arial" w:hAnsi="Arial" w:cs="Arial"/>
        </w:rPr>
        <w:t>incadrar</w:t>
      </w:r>
      <w:r w:rsidRPr="00FF5F12">
        <w:rPr>
          <w:rFonts w:ascii="Arial" w:hAnsi="Arial" w:cs="Arial"/>
        </w:rPr>
        <w:t>ii</w:t>
      </w:r>
      <w:r w:rsidR="00160956" w:rsidRPr="00FF5F12">
        <w:rPr>
          <w:rFonts w:ascii="Arial" w:hAnsi="Arial" w:cs="Arial"/>
        </w:rPr>
        <w:t xml:space="preserve"> in criteriile de eficienta PDD</w:t>
      </w:r>
      <w:r w:rsidRPr="00FF5F12">
        <w:rPr>
          <w:rFonts w:ascii="Arial" w:hAnsi="Arial" w:cs="Arial"/>
        </w:rPr>
        <w:t>,</w:t>
      </w:r>
      <w:r w:rsidR="00160956" w:rsidRPr="00FF5F12">
        <w:rPr>
          <w:rFonts w:ascii="Arial" w:hAnsi="Arial" w:cs="Arial"/>
        </w:rPr>
        <w:t xml:space="preserve"> se va realiza un tabel centralizator, de tipul celui exemplificat mai jos</w:t>
      </w:r>
      <w:r w:rsidRPr="00FF5F12">
        <w:rPr>
          <w:rFonts w:ascii="Arial" w:hAnsi="Arial" w:cs="Arial"/>
        </w:rPr>
        <w:t>.</w:t>
      </w:r>
    </w:p>
    <w:p w14:paraId="67B1FFBC" w14:textId="1454B41E" w:rsidR="00160956" w:rsidRPr="00FF5F12" w:rsidRDefault="00160956" w:rsidP="00160956">
      <w:pPr>
        <w:jc w:val="both"/>
        <w:rPr>
          <w:rFonts w:ascii="Arial" w:hAnsi="Arial" w:cs="Arial"/>
        </w:rPr>
      </w:pPr>
    </w:p>
    <w:p w14:paraId="51B57FCF" w14:textId="5BECA88B" w:rsidR="00160956" w:rsidRPr="00FF5F12" w:rsidRDefault="00160956" w:rsidP="00160956">
      <w:pPr>
        <w:pStyle w:val="ListParagraph"/>
        <w:numPr>
          <w:ilvl w:val="0"/>
          <w:numId w:val="9"/>
        </w:numPr>
        <w:rPr>
          <w:b/>
        </w:rPr>
      </w:pPr>
      <w:r w:rsidRPr="00FF5F12">
        <w:rPr>
          <w:b/>
        </w:rPr>
        <w:t xml:space="preserve">Extinderi </w:t>
      </w:r>
      <w:r w:rsidR="00E25520" w:rsidRPr="00FF5F12">
        <w:rPr>
          <w:b/>
        </w:rPr>
        <w:t>semnificative</w:t>
      </w:r>
      <w:r w:rsidRPr="00FF5F12">
        <w:rPr>
          <w:b/>
        </w:rPr>
        <w:t>/ Sisteme noi de alimentare cu apa</w: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
        <w:gridCol w:w="1935"/>
        <w:gridCol w:w="1248"/>
        <w:gridCol w:w="966"/>
        <w:gridCol w:w="966"/>
        <w:gridCol w:w="1675"/>
        <w:gridCol w:w="1675"/>
        <w:gridCol w:w="1958"/>
        <w:gridCol w:w="1393"/>
        <w:gridCol w:w="1374"/>
      </w:tblGrid>
      <w:tr w:rsidR="007E22A0" w:rsidRPr="00FF5F12" w14:paraId="15CF7B1C" w14:textId="77777777" w:rsidTr="003B4949">
        <w:trPr>
          <w:trHeight w:val="1245"/>
          <w:jc w:val="center"/>
        </w:trPr>
        <w:tc>
          <w:tcPr>
            <w:tcW w:w="155" w:type="pct"/>
            <w:shd w:val="clear" w:color="auto" w:fill="B4C6E7" w:themeFill="accent5" w:themeFillTint="66"/>
            <w:vAlign w:val="center"/>
          </w:tcPr>
          <w:p w14:paraId="3AF500D7" w14:textId="2944161B" w:rsidR="00525E79" w:rsidRPr="00FF5F12" w:rsidRDefault="00525E79" w:rsidP="00125B3B">
            <w:pPr>
              <w:jc w:val="center"/>
              <w:rPr>
                <w:rFonts w:ascii="Calibri" w:hAnsi="Calibri" w:cs="Calibri"/>
                <w:b/>
                <w:bCs/>
                <w:sz w:val="18"/>
                <w:szCs w:val="18"/>
              </w:rPr>
            </w:pPr>
            <w:r w:rsidRPr="00FF5F12">
              <w:rPr>
                <w:rFonts w:ascii="Calibri" w:hAnsi="Calibri" w:cs="Calibri"/>
                <w:b/>
                <w:bCs/>
                <w:sz w:val="18"/>
                <w:szCs w:val="18"/>
              </w:rPr>
              <w:t>Nr. crt</w:t>
            </w:r>
            <w:r w:rsidR="000D2BEB" w:rsidRPr="00FF5F12">
              <w:rPr>
                <w:rFonts w:ascii="Calibri" w:hAnsi="Calibri" w:cs="Calibri"/>
                <w:b/>
                <w:bCs/>
                <w:sz w:val="18"/>
                <w:szCs w:val="18"/>
              </w:rPr>
              <w:t>.</w:t>
            </w:r>
          </w:p>
        </w:tc>
        <w:tc>
          <w:tcPr>
            <w:tcW w:w="626" w:type="pct"/>
            <w:shd w:val="clear" w:color="auto" w:fill="B4C6E7" w:themeFill="accent5" w:themeFillTint="66"/>
            <w:vAlign w:val="center"/>
            <w:hideMark/>
          </w:tcPr>
          <w:p w14:paraId="642E0D5F" w14:textId="77777777"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Denumire SAA/localitate</w:t>
            </w:r>
          </w:p>
        </w:tc>
        <w:tc>
          <w:tcPr>
            <w:tcW w:w="469" w:type="pct"/>
            <w:shd w:val="clear" w:color="auto" w:fill="B4C6E7" w:themeFill="accent5" w:themeFillTint="66"/>
            <w:vAlign w:val="center"/>
            <w:hideMark/>
          </w:tcPr>
          <w:p w14:paraId="2E351560"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Lungime extinderi aductiuni</w:t>
            </w:r>
            <w:r w:rsidRPr="00FF5F12">
              <w:rPr>
                <w:rFonts w:ascii="Calibri" w:hAnsi="Calibri" w:cs="Calibri"/>
                <w:b/>
                <w:bCs/>
                <w:sz w:val="18"/>
                <w:szCs w:val="18"/>
              </w:rPr>
              <w:br/>
            </w:r>
            <w:r w:rsidRPr="00FF5F12">
              <w:rPr>
                <w:rFonts w:ascii="Calibri" w:hAnsi="Calibri" w:cs="Calibri"/>
                <w:bCs/>
                <w:sz w:val="18"/>
                <w:szCs w:val="18"/>
              </w:rPr>
              <w:t>[km]</w:t>
            </w:r>
          </w:p>
          <w:p w14:paraId="55C3EA79" w14:textId="1AE66814"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365" w:type="pct"/>
            <w:shd w:val="clear" w:color="auto" w:fill="B4C6E7" w:themeFill="accent5" w:themeFillTint="66"/>
            <w:vAlign w:val="center"/>
            <w:hideMark/>
          </w:tcPr>
          <w:p w14:paraId="317F8BA5"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Lungime extinderi retea </w:t>
            </w:r>
            <w:r w:rsidRPr="00FF5F12">
              <w:rPr>
                <w:rFonts w:ascii="Calibri" w:hAnsi="Calibri" w:cs="Calibri"/>
                <w:b/>
                <w:bCs/>
                <w:sz w:val="18"/>
                <w:szCs w:val="18"/>
              </w:rPr>
              <w:br/>
            </w:r>
            <w:r w:rsidRPr="00FF5F12">
              <w:rPr>
                <w:rFonts w:ascii="Calibri" w:hAnsi="Calibri" w:cs="Calibri"/>
                <w:bCs/>
                <w:sz w:val="18"/>
                <w:szCs w:val="18"/>
              </w:rPr>
              <w:t>[km]</w:t>
            </w:r>
          </w:p>
          <w:p w14:paraId="5807128D" w14:textId="12FC400D"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365" w:type="pct"/>
            <w:shd w:val="clear" w:color="auto" w:fill="B4C6E7" w:themeFill="accent5" w:themeFillTint="66"/>
            <w:vAlign w:val="center"/>
          </w:tcPr>
          <w:p w14:paraId="39AF9F75" w14:textId="77777777"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ILI</w:t>
            </w:r>
          </w:p>
        </w:tc>
        <w:tc>
          <w:tcPr>
            <w:tcW w:w="626" w:type="pct"/>
            <w:shd w:val="clear" w:color="auto" w:fill="B4C6E7" w:themeFill="accent5" w:themeFillTint="66"/>
            <w:vAlign w:val="center"/>
          </w:tcPr>
          <w:p w14:paraId="0A3B34C6" w14:textId="5B359016"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w:t>
            </w:r>
            <w:r w:rsidR="00505562" w:rsidRPr="00FF5F12">
              <w:rPr>
                <w:rFonts w:ascii="Calibri" w:hAnsi="Calibri" w:cs="Calibri"/>
                <w:b/>
                <w:bCs/>
                <w:sz w:val="18"/>
                <w:szCs w:val="18"/>
              </w:rPr>
              <w:t>a</w:t>
            </w:r>
          </w:p>
          <w:p w14:paraId="3D72CCCD"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[kWh/an]</w:t>
            </w:r>
          </w:p>
          <w:p w14:paraId="0FE0E5C1" w14:textId="30A83732"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Ce</w:t>
            </w:r>
          </w:p>
        </w:tc>
        <w:tc>
          <w:tcPr>
            <w:tcW w:w="626" w:type="pct"/>
            <w:shd w:val="clear" w:color="auto" w:fill="B4C6E7" w:themeFill="accent5" w:themeFillTint="66"/>
            <w:vAlign w:val="center"/>
          </w:tcPr>
          <w:p w14:paraId="0476F4D7" w14:textId="77777777"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Volum total de apa intrata in sistem</w:t>
            </w:r>
          </w:p>
          <w:p w14:paraId="08D68065"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[m3/an]</w:t>
            </w:r>
          </w:p>
          <w:p w14:paraId="77AFD612" w14:textId="519064AA"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Vi</w:t>
            </w:r>
          </w:p>
        </w:tc>
        <w:tc>
          <w:tcPr>
            <w:tcW w:w="730" w:type="pct"/>
            <w:shd w:val="clear" w:color="auto" w:fill="B4C6E7" w:themeFill="accent5" w:themeFillTint="66"/>
            <w:vAlign w:val="center"/>
            <w:hideMark/>
          </w:tcPr>
          <w:p w14:paraId="7DB0A276"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Consumul mediu </w:t>
            </w:r>
            <w:r w:rsidR="00D8246C" w:rsidRPr="00FF5F12">
              <w:rPr>
                <w:rFonts w:ascii="Calibri" w:hAnsi="Calibri" w:cs="Calibri"/>
                <w:b/>
                <w:bCs/>
                <w:sz w:val="18"/>
                <w:szCs w:val="18"/>
              </w:rPr>
              <w:t>specific</w:t>
            </w:r>
            <w:r w:rsidR="00AE46D5" w:rsidRPr="00FF5F12">
              <w:rPr>
                <w:rFonts w:ascii="Calibri" w:hAnsi="Calibri" w:cs="Calibri"/>
                <w:b/>
                <w:bCs/>
                <w:sz w:val="18"/>
                <w:szCs w:val="18"/>
              </w:rPr>
              <w:t xml:space="preserve"> </w:t>
            </w:r>
            <w:r w:rsidRPr="00FF5F12">
              <w:rPr>
                <w:rFonts w:ascii="Calibri" w:hAnsi="Calibri" w:cs="Calibri"/>
                <w:b/>
                <w:bCs/>
                <w:sz w:val="18"/>
                <w:szCs w:val="18"/>
              </w:rPr>
              <w:t>de energie dupa Proiect</w:t>
            </w:r>
            <w:r w:rsidRPr="00FF5F12">
              <w:rPr>
                <w:rFonts w:ascii="Calibri" w:hAnsi="Calibri" w:cs="Calibri"/>
                <w:b/>
                <w:bCs/>
                <w:sz w:val="18"/>
                <w:szCs w:val="18"/>
              </w:rPr>
              <w:br/>
            </w:r>
            <w:r w:rsidRPr="00FF5F12">
              <w:rPr>
                <w:rFonts w:ascii="Calibri" w:hAnsi="Calibri" w:cs="Calibri"/>
                <w:bCs/>
                <w:sz w:val="18"/>
                <w:szCs w:val="18"/>
              </w:rPr>
              <w:t>[kWh / m</w:t>
            </w:r>
            <w:r w:rsidR="00873F4E" w:rsidRPr="00FF5F12">
              <w:rPr>
                <w:rFonts w:ascii="Calibri" w:hAnsi="Calibri" w:cs="Calibri"/>
                <w:bCs/>
                <w:sz w:val="18"/>
                <w:szCs w:val="18"/>
                <w:vertAlign w:val="superscript"/>
              </w:rPr>
              <w:t>3</w:t>
            </w:r>
            <w:r w:rsidRPr="00FF5F12">
              <w:rPr>
                <w:rFonts w:ascii="Calibri" w:hAnsi="Calibri" w:cs="Calibri"/>
                <w:bCs/>
                <w:sz w:val="18"/>
                <w:szCs w:val="18"/>
              </w:rPr>
              <w:t>]</w:t>
            </w:r>
          </w:p>
          <w:p w14:paraId="21851FF3" w14:textId="205F19E0" w:rsidR="00AD3CB4" w:rsidRPr="00FF5F12" w:rsidRDefault="00AD3CB4" w:rsidP="00125B3B">
            <w:pPr>
              <w:spacing w:after="0" w:line="240" w:lineRule="auto"/>
              <w:jc w:val="center"/>
              <w:rPr>
                <w:rFonts w:ascii="Calibri" w:hAnsi="Calibri" w:cs="Calibri"/>
                <w:b/>
                <w:bCs/>
                <w:sz w:val="18"/>
                <w:szCs w:val="18"/>
              </w:rPr>
            </w:pPr>
            <w:r>
              <w:rPr>
                <w:rFonts w:ascii="Calibri" w:hAnsi="Calibri" w:cs="Calibri"/>
                <w:b/>
                <w:bCs/>
                <w:sz w:val="18"/>
                <w:szCs w:val="18"/>
              </w:rPr>
              <w:t>Cm</w:t>
            </w:r>
          </w:p>
        </w:tc>
        <w:tc>
          <w:tcPr>
            <w:tcW w:w="522" w:type="pct"/>
            <w:shd w:val="clear" w:color="auto" w:fill="B4C6E7" w:themeFill="accent5" w:themeFillTint="66"/>
            <w:vAlign w:val="center"/>
          </w:tcPr>
          <w:p w14:paraId="0B277BF5" w14:textId="357D6E56"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w:t>
            </w:r>
            <w:r w:rsidR="00125B3B" w:rsidRPr="00FF5F12">
              <w:rPr>
                <w:rFonts w:ascii="Calibri" w:hAnsi="Calibri" w:cs="Calibri"/>
                <w:b/>
                <w:bCs/>
                <w:sz w:val="18"/>
                <w:szCs w:val="18"/>
              </w:rPr>
              <w:t>de investitie</w:t>
            </w:r>
          </w:p>
          <w:p w14:paraId="04CB0ED8" w14:textId="49A01001"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c>
          <w:tcPr>
            <w:tcW w:w="515" w:type="pct"/>
            <w:shd w:val="clear" w:color="auto" w:fill="B4C6E7" w:themeFill="accent5" w:themeFillTint="66"/>
            <w:vAlign w:val="center"/>
          </w:tcPr>
          <w:p w14:paraId="0E02FC58" w14:textId="77777777" w:rsidR="00125B3B"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eligibila </w:t>
            </w:r>
            <w:r w:rsidR="00125B3B" w:rsidRPr="00FF5F12">
              <w:rPr>
                <w:rFonts w:ascii="Calibri" w:hAnsi="Calibri" w:cs="Calibri"/>
                <w:b/>
                <w:bCs/>
                <w:sz w:val="18"/>
                <w:szCs w:val="18"/>
              </w:rPr>
              <w:t>de investitie</w:t>
            </w:r>
          </w:p>
          <w:p w14:paraId="7D0527B7" w14:textId="30B3B5BF"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r>
      <w:tr w:rsidR="007E22A0" w:rsidRPr="00FF5F12" w14:paraId="3CC20398" w14:textId="77777777" w:rsidTr="003B4949">
        <w:trPr>
          <w:trHeight w:val="94"/>
          <w:jc w:val="center"/>
        </w:trPr>
        <w:tc>
          <w:tcPr>
            <w:tcW w:w="155" w:type="pct"/>
            <w:shd w:val="clear" w:color="auto" w:fill="B4C6E7" w:themeFill="accent5" w:themeFillTint="66"/>
            <w:vAlign w:val="center"/>
          </w:tcPr>
          <w:p w14:paraId="0A19564A" w14:textId="41B74A9D" w:rsidR="00525E79" w:rsidRPr="00FF5F12" w:rsidRDefault="00D60F39" w:rsidP="003B4949">
            <w:pPr>
              <w:spacing w:after="0"/>
              <w:jc w:val="center"/>
              <w:rPr>
                <w:rFonts w:ascii="Calibri" w:hAnsi="Calibri" w:cs="Calibri"/>
                <w:b/>
                <w:bCs/>
                <w:sz w:val="18"/>
                <w:szCs w:val="18"/>
              </w:rPr>
            </w:pPr>
            <w:r>
              <w:rPr>
                <w:rFonts w:ascii="Calibri" w:hAnsi="Calibri" w:cs="Calibri"/>
                <w:b/>
                <w:bCs/>
                <w:sz w:val="18"/>
                <w:szCs w:val="18"/>
              </w:rPr>
              <w:t>(</w:t>
            </w:r>
            <w:r w:rsidR="00711E86">
              <w:rPr>
                <w:rFonts w:ascii="Calibri" w:hAnsi="Calibri" w:cs="Calibri"/>
                <w:b/>
                <w:bCs/>
                <w:sz w:val="18"/>
                <w:szCs w:val="18"/>
              </w:rPr>
              <w:t>0</w:t>
            </w:r>
            <w:r>
              <w:rPr>
                <w:rFonts w:ascii="Calibri" w:hAnsi="Calibri" w:cs="Calibri"/>
                <w:b/>
                <w:bCs/>
                <w:sz w:val="18"/>
                <w:szCs w:val="18"/>
              </w:rPr>
              <w:t>)</w:t>
            </w:r>
          </w:p>
        </w:tc>
        <w:tc>
          <w:tcPr>
            <w:tcW w:w="626" w:type="pct"/>
            <w:shd w:val="clear" w:color="auto" w:fill="B4C6E7" w:themeFill="accent5" w:themeFillTint="66"/>
            <w:vAlign w:val="center"/>
          </w:tcPr>
          <w:p w14:paraId="09100298" w14:textId="6435BE57"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1</w:t>
            </w:r>
            <w:r w:rsidRPr="00FF5F12">
              <w:rPr>
                <w:rFonts w:ascii="Calibri" w:hAnsi="Calibri" w:cs="Calibri"/>
                <w:bCs/>
                <w:sz w:val="18"/>
                <w:szCs w:val="18"/>
              </w:rPr>
              <w:t>)</w:t>
            </w:r>
          </w:p>
        </w:tc>
        <w:tc>
          <w:tcPr>
            <w:tcW w:w="469" w:type="pct"/>
            <w:shd w:val="clear" w:color="auto" w:fill="B4C6E7" w:themeFill="accent5" w:themeFillTint="66"/>
            <w:vAlign w:val="center"/>
          </w:tcPr>
          <w:p w14:paraId="46402D0D" w14:textId="7CD40670"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2</w:t>
            </w:r>
            <w:r w:rsidRPr="00FF5F12">
              <w:rPr>
                <w:rFonts w:ascii="Calibri" w:hAnsi="Calibri" w:cs="Calibri"/>
                <w:bCs/>
                <w:sz w:val="18"/>
                <w:szCs w:val="18"/>
              </w:rPr>
              <w:t>)</w:t>
            </w:r>
          </w:p>
        </w:tc>
        <w:tc>
          <w:tcPr>
            <w:tcW w:w="365" w:type="pct"/>
            <w:shd w:val="clear" w:color="auto" w:fill="B4C6E7" w:themeFill="accent5" w:themeFillTint="66"/>
            <w:vAlign w:val="center"/>
          </w:tcPr>
          <w:p w14:paraId="270D2F87" w14:textId="6D07FA09"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3</w:t>
            </w:r>
            <w:r w:rsidRPr="00FF5F12">
              <w:rPr>
                <w:rFonts w:ascii="Calibri" w:hAnsi="Calibri" w:cs="Calibri"/>
                <w:bCs/>
                <w:sz w:val="18"/>
                <w:szCs w:val="18"/>
              </w:rPr>
              <w:t>)</w:t>
            </w:r>
          </w:p>
        </w:tc>
        <w:tc>
          <w:tcPr>
            <w:tcW w:w="365" w:type="pct"/>
            <w:shd w:val="clear" w:color="auto" w:fill="B4C6E7" w:themeFill="accent5" w:themeFillTint="66"/>
            <w:vAlign w:val="center"/>
          </w:tcPr>
          <w:p w14:paraId="4B1D2261" w14:textId="6610152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4</w:t>
            </w:r>
            <w:r w:rsidRPr="00FF5F12">
              <w:rPr>
                <w:rFonts w:ascii="Calibri" w:hAnsi="Calibri" w:cs="Calibri"/>
                <w:bCs/>
                <w:sz w:val="18"/>
                <w:szCs w:val="18"/>
              </w:rPr>
              <w:t>)</w:t>
            </w:r>
          </w:p>
        </w:tc>
        <w:tc>
          <w:tcPr>
            <w:tcW w:w="626" w:type="pct"/>
            <w:shd w:val="clear" w:color="auto" w:fill="B4C6E7" w:themeFill="accent5" w:themeFillTint="66"/>
            <w:vAlign w:val="center"/>
          </w:tcPr>
          <w:p w14:paraId="025BA436" w14:textId="1207F93F"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5</w:t>
            </w:r>
            <w:r w:rsidRPr="00FF5F12">
              <w:rPr>
                <w:rFonts w:ascii="Calibri" w:hAnsi="Calibri" w:cs="Calibri"/>
                <w:bCs/>
                <w:sz w:val="18"/>
                <w:szCs w:val="18"/>
              </w:rPr>
              <w:t>)</w:t>
            </w:r>
          </w:p>
        </w:tc>
        <w:tc>
          <w:tcPr>
            <w:tcW w:w="626" w:type="pct"/>
            <w:shd w:val="clear" w:color="auto" w:fill="B4C6E7" w:themeFill="accent5" w:themeFillTint="66"/>
            <w:vAlign w:val="center"/>
          </w:tcPr>
          <w:p w14:paraId="35567D3A" w14:textId="56F1A05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6</w:t>
            </w:r>
            <w:r w:rsidRPr="00FF5F12">
              <w:rPr>
                <w:rFonts w:ascii="Calibri" w:hAnsi="Calibri" w:cs="Calibri"/>
                <w:bCs/>
                <w:sz w:val="18"/>
                <w:szCs w:val="18"/>
              </w:rPr>
              <w:t>)</w:t>
            </w:r>
          </w:p>
        </w:tc>
        <w:tc>
          <w:tcPr>
            <w:tcW w:w="730" w:type="pct"/>
            <w:shd w:val="clear" w:color="auto" w:fill="B4C6E7" w:themeFill="accent5" w:themeFillTint="66"/>
            <w:vAlign w:val="center"/>
          </w:tcPr>
          <w:p w14:paraId="37BCCD56" w14:textId="3F160546"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7</w:t>
            </w:r>
            <w:r w:rsidRPr="00FF5F12">
              <w:rPr>
                <w:rFonts w:ascii="Calibri" w:hAnsi="Calibri" w:cs="Calibri"/>
                <w:bCs/>
                <w:sz w:val="18"/>
                <w:szCs w:val="18"/>
              </w:rPr>
              <w:t>)=</w:t>
            </w:r>
            <w:r w:rsidR="00873F4E" w:rsidRPr="00FF5F12">
              <w:rPr>
                <w:rFonts w:ascii="Calibri" w:hAnsi="Calibri" w:cs="Calibri"/>
                <w:bCs/>
                <w:sz w:val="18"/>
                <w:szCs w:val="18"/>
              </w:rPr>
              <w:t>(</w:t>
            </w:r>
            <w:r w:rsidR="00D60F39">
              <w:rPr>
                <w:rFonts w:ascii="Calibri" w:hAnsi="Calibri" w:cs="Calibri"/>
                <w:bCs/>
                <w:sz w:val="18"/>
                <w:szCs w:val="18"/>
              </w:rPr>
              <w:t>5</w:t>
            </w:r>
            <w:r w:rsidR="00873F4E" w:rsidRPr="00FF5F12">
              <w:rPr>
                <w:rFonts w:ascii="Calibri" w:hAnsi="Calibri" w:cs="Calibri"/>
                <w:bCs/>
                <w:sz w:val="18"/>
                <w:szCs w:val="18"/>
              </w:rPr>
              <w:t>)/(</w:t>
            </w:r>
            <w:r w:rsidR="00D60F39">
              <w:rPr>
                <w:rFonts w:ascii="Calibri" w:hAnsi="Calibri" w:cs="Calibri"/>
                <w:bCs/>
                <w:sz w:val="18"/>
                <w:szCs w:val="18"/>
              </w:rPr>
              <w:t>4</w:t>
            </w:r>
            <w:r w:rsidR="00873F4E" w:rsidRPr="00FF5F12">
              <w:rPr>
                <w:rFonts w:ascii="Calibri" w:hAnsi="Calibri" w:cs="Calibri"/>
                <w:bCs/>
                <w:sz w:val="18"/>
                <w:szCs w:val="18"/>
              </w:rPr>
              <w:t>)</w:t>
            </w:r>
          </w:p>
        </w:tc>
        <w:tc>
          <w:tcPr>
            <w:tcW w:w="522" w:type="pct"/>
            <w:shd w:val="clear" w:color="auto" w:fill="B4C6E7" w:themeFill="accent5" w:themeFillTint="66"/>
            <w:vAlign w:val="center"/>
          </w:tcPr>
          <w:p w14:paraId="611E3DDF" w14:textId="4AD52BF1"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8</w:t>
            </w:r>
            <w:r w:rsidRPr="00FF5F12">
              <w:rPr>
                <w:rFonts w:ascii="Calibri" w:hAnsi="Calibri" w:cs="Calibri"/>
                <w:bCs/>
                <w:sz w:val="18"/>
                <w:szCs w:val="18"/>
              </w:rPr>
              <w:t>)</w:t>
            </w:r>
          </w:p>
        </w:tc>
        <w:tc>
          <w:tcPr>
            <w:tcW w:w="515" w:type="pct"/>
            <w:shd w:val="clear" w:color="auto" w:fill="B4C6E7" w:themeFill="accent5" w:themeFillTint="66"/>
            <w:vAlign w:val="center"/>
          </w:tcPr>
          <w:p w14:paraId="603887D9" w14:textId="6F038A66"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9</w:t>
            </w:r>
            <w:r w:rsidRPr="00FF5F12">
              <w:rPr>
                <w:rFonts w:ascii="Calibri" w:hAnsi="Calibri" w:cs="Calibri"/>
                <w:bCs/>
                <w:sz w:val="18"/>
                <w:szCs w:val="18"/>
              </w:rPr>
              <w:t>)</w:t>
            </w:r>
          </w:p>
        </w:tc>
      </w:tr>
      <w:tr w:rsidR="007E22A0" w:rsidRPr="00FF5F12" w14:paraId="3B2AA1A5" w14:textId="77777777" w:rsidTr="003B4949">
        <w:trPr>
          <w:trHeight w:val="300"/>
          <w:jc w:val="center"/>
        </w:trPr>
        <w:tc>
          <w:tcPr>
            <w:tcW w:w="155" w:type="pct"/>
            <w:shd w:val="clear" w:color="auto" w:fill="FFFFCC"/>
            <w:vAlign w:val="center"/>
          </w:tcPr>
          <w:p w14:paraId="3C544719" w14:textId="22461976"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626" w:type="pct"/>
            <w:shd w:val="clear" w:color="auto" w:fill="FFFFCC"/>
            <w:noWrap/>
            <w:vAlign w:val="center"/>
            <w:hideMark/>
          </w:tcPr>
          <w:p w14:paraId="08386739" w14:textId="13FF9BE3"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SAA /</w:t>
            </w:r>
            <w:r w:rsidR="00FA3E83">
              <w:rPr>
                <w:rFonts w:ascii="Calibri" w:hAnsi="Calibri" w:cs="Calibri"/>
                <w:color w:val="000000"/>
                <w:sz w:val="18"/>
                <w:szCs w:val="18"/>
              </w:rPr>
              <w:t>subsistem/</w:t>
            </w:r>
            <w:r w:rsidRPr="00FF5F12">
              <w:rPr>
                <w:rFonts w:ascii="Calibri" w:hAnsi="Calibri" w:cs="Calibri"/>
                <w:color w:val="000000"/>
                <w:sz w:val="18"/>
                <w:szCs w:val="18"/>
              </w:rPr>
              <w:t xml:space="preserve"> localitate</w:t>
            </w:r>
          </w:p>
        </w:tc>
        <w:tc>
          <w:tcPr>
            <w:tcW w:w="469" w:type="pct"/>
            <w:shd w:val="clear" w:color="auto" w:fill="FFFFCC"/>
            <w:noWrap/>
            <w:vAlign w:val="center"/>
          </w:tcPr>
          <w:p w14:paraId="76DCA0B6"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090E705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933B044"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7FE33EA" w14:textId="44897346"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20CA392D" w14:textId="4D4F4FE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6EFDE14A" w14:textId="520EE73F"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1CB8C3C1"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773A7DEE"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379D10E0" w14:textId="77777777" w:rsidTr="003B4949">
        <w:trPr>
          <w:trHeight w:val="300"/>
          <w:jc w:val="center"/>
        </w:trPr>
        <w:tc>
          <w:tcPr>
            <w:tcW w:w="155" w:type="pct"/>
            <w:shd w:val="clear" w:color="auto" w:fill="FFFFCC"/>
            <w:vAlign w:val="center"/>
          </w:tcPr>
          <w:p w14:paraId="40E6ADB8" w14:textId="69686C22"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626" w:type="pct"/>
            <w:shd w:val="clear" w:color="auto" w:fill="FFFFCC"/>
            <w:noWrap/>
            <w:vAlign w:val="center"/>
            <w:hideMark/>
          </w:tcPr>
          <w:p w14:paraId="6CA3386B" w14:textId="77777777"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469" w:type="pct"/>
            <w:shd w:val="clear" w:color="auto" w:fill="FFFFCC"/>
            <w:noWrap/>
            <w:vAlign w:val="center"/>
          </w:tcPr>
          <w:p w14:paraId="4CB85323"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565A3FB4"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83A09C8"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7A01074F" w14:textId="68181B45"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6B014E2" w14:textId="76B91CF8"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0596025F" w14:textId="09002C4C"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66E59947"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11361D6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595094B3" w14:textId="77777777" w:rsidTr="003B4949">
        <w:trPr>
          <w:trHeight w:val="147"/>
          <w:jc w:val="center"/>
        </w:trPr>
        <w:tc>
          <w:tcPr>
            <w:tcW w:w="155" w:type="pct"/>
            <w:shd w:val="clear" w:color="000000" w:fill="D9E1F2"/>
            <w:vAlign w:val="center"/>
          </w:tcPr>
          <w:p w14:paraId="7799148E"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noWrap/>
            <w:vAlign w:val="center"/>
            <w:hideMark/>
          </w:tcPr>
          <w:p w14:paraId="46B67B61" w14:textId="3A74862C" w:rsidR="00525E79" w:rsidRPr="00FF5F12" w:rsidRDefault="00525E79"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469" w:type="pct"/>
            <w:shd w:val="clear" w:color="000000" w:fill="D9E1F2"/>
            <w:noWrap/>
            <w:vAlign w:val="center"/>
          </w:tcPr>
          <w:p w14:paraId="61A81260"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07D5DA6D"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40D47A8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374C1A65"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6A95EE83"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730" w:type="pct"/>
            <w:shd w:val="clear" w:color="000000" w:fill="D9E1F2"/>
            <w:noWrap/>
            <w:vAlign w:val="center"/>
          </w:tcPr>
          <w:p w14:paraId="326C6D39" w14:textId="78D04FE5" w:rsidR="00525E79" w:rsidRPr="00FF5F12" w:rsidRDefault="00525E79" w:rsidP="00C52D65">
            <w:pPr>
              <w:spacing w:after="0" w:line="240" w:lineRule="auto"/>
              <w:jc w:val="center"/>
              <w:rPr>
                <w:rFonts w:ascii="Calibri" w:hAnsi="Calibri" w:cs="Calibri"/>
                <w:b/>
                <w:bCs/>
                <w:color w:val="000000"/>
                <w:sz w:val="18"/>
                <w:szCs w:val="18"/>
              </w:rPr>
            </w:pPr>
          </w:p>
        </w:tc>
        <w:tc>
          <w:tcPr>
            <w:tcW w:w="522" w:type="pct"/>
            <w:shd w:val="clear" w:color="000000" w:fill="D9E1F2"/>
            <w:vAlign w:val="center"/>
          </w:tcPr>
          <w:p w14:paraId="04A6ECB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515" w:type="pct"/>
            <w:shd w:val="clear" w:color="000000" w:fill="D9E1F2"/>
            <w:vAlign w:val="center"/>
          </w:tcPr>
          <w:p w14:paraId="12D2F2A2" w14:textId="77777777" w:rsidR="00525E79" w:rsidRPr="00FF5F12" w:rsidRDefault="00525E79" w:rsidP="00C52D65">
            <w:pPr>
              <w:spacing w:after="0" w:line="240" w:lineRule="auto"/>
              <w:jc w:val="center"/>
              <w:rPr>
                <w:rFonts w:ascii="Calibri" w:hAnsi="Calibri" w:cs="Calibri"/>
                <w:b/>
                <w:bCs/>
                <w:color w:val="000000"/>
                <w:sz w:val="18"/>
                <w:szCs w:val="18"/>
              </w:rPr>
            </w:pPr>
          </w:p>
        </w:tc>
      </w:tr>
    </w:tbl>
    <w:p w14:paraId="1464E464" w14:textId="77777777" w:rsidR="00477BF9" w:rsidRPr="003B4949" w:rsidRDefault="00477BF9" w:rsidP="00477BF9">
      <w:pPr>
        <w:rPr>
          <w:i/>
          <w:sz w:val="18"/>
          <w:szCs w:val="18"/>
        </w:rPr>
      </w:pPr>
      <w:r w:rsidRPr="003B4949">
        <w:rPr>
          <w:i/>
          <w:sz w:val="18"/>
          <w:szCs w:val="18"/>
        </w:rPr>
        <w:t>*valorile de investitie sunt exprimate in euro preturi curente fara TVA si reprezinta investitia de baza (cap 4 inclusiv cap. 1 si 2) fara inchiderea de DG.</w:t>
      </w:r>
    </w:p>
    <w:p w14:paraId="07D711B7" w14:textId="0479A740" w:rsidR="00160956" w:rsidRPr="00FF5F12" w:rsidRDefault="00160956" w:rsidP="00160956"/>
    <w:p w14:paraId="4A11E94A" w14:textId="7C8C3885" w:rsidR="00B80651" w:rsidRPr="00FF5F12" w:rsidRDefault="00B80651" w:rsidP="00160956">
      <w:r w:rsidRPr="00FF5F12">
        <w:t xml:space="preserve">Pentru </w:t>
      </w:r>
      <w:r w:rsidRPr="00FF5F12">
        <w:rPr>
          <w:u w:val="single"/>
        </w:rPr>
        <w:t xml:space="preserve">completarea </w:t>
      </w:r>
      <w:r w:rsidR="00FA6AFE" w:rsidRPr="00FF5F12">
        <w:rPr>
          <w:u w:val="single"/>
        </w:rPr>
        <w:t>T</w:t>
      </w:r>
      <w:r w:rsidRPr="00FF5F12">
        <w:rPr>
          <w:u w:val="single"/>
        </w:rPr>
        <w:t>abelului</w:t>
      </w:r>
      <w:r w:rsidR="00FA6AFE" w:rsidRPr="00FF5F12">
        <w:rPr>
          <w:u w:val="single"/>
        </w:rPr>
        <w:t xml:space="preserve"> A)</w:t>
      </w:r>
      <w:r w:rsidR="00FA6AFE" w:rsidRPr="00FF5F12">
        <w:t xml:space="preserve"> se vor urmari </w:t>
      </w:r>
      <w:r w:rsidR="00FA6AFE" w:rsidRPr="00FF5F12">
        <w:rPr>
          <w:u w:val="single"/>
        </w:rPr>
        <w:t>explicatiile prezentate in Tabelul 1</w:t>
      </w:r>
      <w:r w:rsidR="00FA6AFE" w:rsidRPr="00FF5F12">
        <w:t xml:space="preserve"> de mai jos</w:t>
      </w:r>
      <w:r w:rsidR="003277FA" w:rsidRPr="00FF5F12">
        <w:t>.</w:t>
      </w:r>
    </w:p>
    <w:p w14:paraId="02BA00A3" w14:textId="77777777" w:rsidR="00A4754F" w:rsidRPr="00FF5F12" w:rsidRDefault="00A4754F" w:rsidP="00160956"/>
    <w:p w14:paraId="1FA50AD8" w14:textId="47A74231" w:rsidR="00FA6AFE" w:rsidRPr="00FF5F12" w:rsidRDefault="00FA6AFE" w:rsidP="00160956">
      <w:r w:rsidRPr="00FF5F12">
        <w:rPr>
          <w:b/>
        </w:rPr>
        <w:t>Tabel 1.</w:t>
      </w:r>
      <w:r w:rsidRPr="00FF5F12">
        <w:rPr>
          <w:bCs/>
        </w:rPr>
        <w:t xml:space="preserve"> Explicatii privind completarea </w:t>
      </w:r>
      <w:r w:rsidRPr="00FF5F12">
        <w:rPr>
          <w:bCs/>
          <w:i/>
          <w:iCs/>
          <w:u w:val="single"/>
        </w:rPr>
        <w:t>Tabelului A) Extinderi semnificative/ Sisteme noi de alimentare cu apa</w:t>
      </w:r>
    </w:p>
    <w:tbl>
      <w:tblPr>
        <w:tblStyle w:val="TableGrid"/>
        <w:tblW w:w="0" w:type="auto"/>
        <w:tblLook w:val="04A0" w:firstRow="1" w:lastRow="0" w:firstColumn="1" w:lastColumn="0" w:noHBand="0" w:noVBand="1"/>
      </w:tblPr>
      <w:tblGrid>
        <w:gridCol w:w="804"/>
        <w:gridCol w:w="7435"/>
        <w:gridCol w:w="5322"/>
      </w:tblGrid>
      <w:tr w:rsidR="00400F6C" w:rsidRPr="00FF5F12" w14:paraId="51E51102" w14:textId="77777777" w:rsidTr="00057126">
        <w:trPr>
          <w:trHeight w:val="154"/>
          <w:tblHeader/>
        </w:trPr>
        <w:tc>
          <w:tcPr>
            <w:tcW w:w="804" w:type="dxa"/>
            <w:shd w:val="clear" w:color="auto" w:fill="BFBFBF" w:themeFill="background1" w:themeFillShade="BF"/>
            <w:vAlign w:val="center"/>
          </w:tcPr>
          <w:p w14:paraId="1697CC39" w14:textId="77777777" w:rsidR="00400F6C" w:rsidRPr="00FF5F12" w:rsidRDefault="00400F6C" w:rsidP="00057126">
            <w:pPr>
              <w:jc w:val="center"/>
              <w:rPr>
                <w:b/>
              </w:rPr>
            </w:pPr>
            <w:r w:rsidRPr="00FF5F12">
              <w:rPr>
                <w:b/>
              </w:rPr>
              <w:lastRenderedPageBreak/>
              <w:t>Nr.crt.</w:t>
            </w:r>
          </w:p>
        </w:tc>
        <w:tc>
          <w:tcPr>
            <w:tcW w:w="7435" w:type="dxa"/>
            <w:shd w:val="clear" w:color="auto" w:fill="BFBFBF" w:themeFill="background1" w:themeFillShade="BF"/>
            <w:vAlign w:val="center"/>
          </w:tcPr>
          <w:p w14:paraId="588276CE" w14:textId="77777777" w:rsidR="00400F6C" w:rsidRPr="00FF5F12" w:rsidRDefault="00400F6C" w:rsidP="00057126">
            <w:pPr>
              <w:jc w:val="center"/>
              <w:rPr>
                <w:bCs/>
              </w:rPr>
            </w:pPr>
            <w:r w:rsidRPr="00FF5F12">
              <w:rPr>
                <w:b/>
              </w:rPr>
              <w:t>Mod de completare</w:t>
            </w:r>
          </w:p>
        </w:tc>
        <w:tc>
          <w:tcPr>
            <w:tcW w:w="5322" w:type="dxa"/>
            <w:shd w:val="clear" w:color="auto" w:fill="BFBFBF" w:themeFill="background1" w:themeFillShade="BF"/>
            <w:vAlign w:val="center"/>
          </w:tcPr>
          <w:p w14:paraId="20149D59" w14:textId="77777777" w:rsidR="00400F6C" w:rsidRPr="00FF5F12" w:rsidRDefault="00400F6C" w:rsidP="0042503A">
            <w:pPr>
              <w:pStyle w:val="ListParagraph"/>
              <w:ind w:left="-65"/>
              <w:jc w:val="center"/>
            </w:pPr>
            <w:r w:rsidRPr="00FF5F12">
              <w:rPr>
                <w:b/>
              </w:rPr>
              <w:t>Corespondenta cu documentele SF-ului</w:t>
            </w:r>
          </w:p>
        </w:tc>
      </w:tr>
      <w:tr w:rsidR="00400F6C" w:rsidRPr="00FF5F12" w14:paraId="4BCDCCC7" w14:textId="77777777" w:rsidTr="00057126">
        <w:trPr>
          <w:trHeight w:val="933"/>
        </w:trPr>
        <w:tc>
          <w:tcPr>
            <w:tcW w:w="13561" w:type="dxa"/>
            <w:gridSpan w:val="3"/>
            <w:vAlign w:val="center"/>
          </w:tcPr>
          <w:p w14:paraId="5BCA63F9" w14:textId="77777777" w:rsidR="00400F6C" w:rsidRPr="00FF5F12" w:rsidRDefault="00400F6C" w:rsidP="00057126">
            <w:pPr>
              <w:jc w:val="both"/>
              <w:rPr>
                <w:b/>
                <w:bCs/>
              </w:rPr>
            </w:pPr>
            <w:r w:rsidRPr="00FF5F12">
              <w:rPr>
                <w:b/>
                <w:bCs/>
              </w:rPr>
              <w:t>NOTA GENERALA:</w:t>
            </w:r>
          </w:p>
          <w:p w14:paraId="7E6A3706" w14:textId="75E160B0" w:rsidR="00400F6C" w:rsidRPr="00FF5F12" w:rsidRDefault="00400F6C" w:rsidP="00057126">
            <w:pPr>
              <w:jc w:val="both"/>
            </w:pPr>
            <w:r w:rsidRPr="00FF5F12">
              <w:t xml:space="preserve">Raportarea la oricare din conditiile specificate anterior </w:t>
            </w:r>
            <w:r w:rsidRPr="00FF5F12">
              <w:rPr>
                <w:b/>
                <w:bCs/>
              </w:rPr>
              <w:t>se va face la nivel de sistem / subsistem de alimentare cu apa /localitate (</w:t>
            </w:r>
            <w:r w:rsidR="00140B01">
              <w:rPr>
                <w:b/>
                <w:bCs/>
              </w:rPr>
              <w:t>cu referire la zona analizata</w:t>
            </w:r>
            <w:r w:rsidRPr="00FF5F12">
              <w:rPr>
                <w:b/>
                <w:bCs/>
              </w:rPr>
              <w:t>), la nivelul anului in care lucrarile sunt finalizate / functionale.</w:t>
            </w:r>
          </w:p>
        </w:tc>
      </w:tr>
      <w:tr w:rsidR="00400F6C" w:rsidRPr="00FF5F12" w14:paraId="40F68A1A" w14:textId="77777777" w:rsidTr="00057126">
        <w:trPr>
          <w:trHeight w:val="933"/>
        </w:trPr>
        <w:tc>
          <w:tcPr>
            <w:tcW w:w="804" w:type="dxa"/>
            <w:vAlign w:val="center"/>
          </w:tcPr>
          <w:p w14:paraId="3135C1D7" w14:textId="77777777" w:rsidR="00400F6C" w:rsidRPr="00FF5F12" w:rsidRDefault="00400F6C" w:rsidP="00057126">
            <w:pPr>
              <w:jc w:val="center"/>
            </w:pPr>
            <w:r w:rsidRPr="00FF5F12">
              <w:t>1</w:t>
            </w:r>
          </w:p>
        </w:tc>
        <w:tc>
          <w:tcPr>
            <w:tcW w:w="7435" w:type="dxa"/>
          </w:tcPr>
          <w:p w14:paraId="765A1CE2" w14:textId="77777777" w:rsidR="00400F6C" w:rsidRPr="00FF5F12" w:rsidRDefault="00400F6C" w:rsidP="00057126">
            <w:pPr>
              <w:jc w:val="both"/>
            </w:pPr>
            <w:r w:rsidRPr="00FF5F12">
              <w:t>Coloanele se vor completa dupa cum urmeaza:</w:t>
            </w:r>
          </w:p>
          <w:p w14:paraId="7A130AC0" w14:textId="637CEAED" w:rsidR="00400F6C" w:rsidRPr="00FF5F12" w:rsidRDefault="00400F6C" w:rsidP="00057126">
            <w:pPr>
              <w:pStyle w:val="ListParagraph"/>
              <w:numPr>
                <w:ilvl w:val="0"/>
                <w:numId w:val="17"/>
              </w:numPr>
              <w:jc w:val="both"/>
            </w:pPr>
            <w:r w:rsidRPr="00FF5F12">
              <w:t>in coloanele (</w:t>
            </w:r>
            <w:r w:rsidR="00D60F39">
              <w:t>2</w:t>
            </w:r>
            <w:r w:rsidRPr="00FF5F12">
              <w:t>) si (</w:t>
            </w:r>
            <w:r w:rsidR="00D60F39">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tcPr>
          <w:p w14:paraId="4790634E" w14:textId="5A12DB86" w:rsidR="00400F6C" w:rsidRPr="00FF5F12" w:rsidRDefault="00400F6C" w:rsidP="00057126">
            <w:pPr>
              <w:pStyle w:val="ListParagraph"/>
              <w:ind w:left="-65"/>
              <w:jc w:val="both"/>
              <w:rPr>
                <w:bCs/>
              </w:rPr>
            </w:pPr>
            <w:r w:rsidRPr="00FF5F12">
              <w:rPr>
                <w:bCs/>
              </w:rPr>
              <w:t>Datele de intrare vor fi preluate din Capitolul 9 din SF</w:t>
            </w:r>
            <w:r w:rsidR="00997485">
              <w:rPr>
                <w:bCs/>
              </w:rPr>
              <w:t>,</w:t>
            </w:r>
            <w:r w:rsidRPr="00FF5F12">
              <w:rPr>
                <w:bCs/>
              </w:rPr>
              <w:t xml:space="preserve"> sau din fisierele in care sunt centralizati indicatorii fizici</w:t>
            </w:r>
            <w:r w:rsidR="006C1EAD">
              <w:rPr>
                <w:bCs/>
              </w:rPr>
              <w:t>, devizele pe obiect</w:t>
            </w:r>
            <w:r w:rsidRPr="00FF5F12">
              <w:rPr>
                <w:bCs/>
              </w:rPr>
              <w:t>.</w:t>
            </w:r>
          </w:p>
          <w:p w14:paraId="093E9569" w14:textId="77777777" w:rsidR="00400F6C" w:rsidRPr="00442811" w:rsidRDefault="00400F6C" w:rsidP="00442811">
            <w:pPr>
              <w:jc w:val="both"/>
              <w:rPr>
                <w:bCs/>
              </w:rPr>
            </w:pPr>
          </w:p>
        </w:tc>
      </w:tr>
      <w:tr w:rsidR="00400F6C" w:rsidRPr="00FF5F12" w14:paraId="2425DF58" w14:textId="77777777" w:rsidTr="00057126">
        <w:trPr>
          <w:trHeight w:val="2211"/>
        </w:trPr>
        <w:tc>
          <w:tcPr>
            <w:tcW w:w="804" w:type="dxa"/>
            <w:vAlign w:val="center"/>
          </w:tcPr>
          <w:p w14:paraId="4D1CE0AF" w14:textId="77777777" w:rsidR="00400F6C" w:rsidRPr="00FF5F12" w:rsidRDefault="00400F6C" w:rsidP="00057126">
            <w:pPr>
              <w:jc w:val="center"/>
            </w:pPr>
            <w:r w:rsidRPr="00FF5F12">
              <w:t>2</w:t>
            </w:r>
          </w:p>
        </w:tc>
        <w:tc>
          <w:tcPr>
            <w:tcW w:w="7435" w:type="dxa"/>
          </w:tcPr>
          <w:p w14:paraId="67E48039" w14:textId="4A4D6AF3" w:rsidR="00400F6C" w:rsidRPr="00FF5F12" w:rsidRDefault="00400F6C" w:rsidP="00057126">
            <w:pPr>
              <w:pStyle w:val="ListParagraph"/>
              <w:numPr>
                <w:ilvl w:val="0"/>
                <w:numId w:val="17"/>
              </w:numPr>
              <w:jc w:val="both"/>
            </w:pPr>
            <w:r w:rsidRPr="00FF5F12">
              <w:t>in Coloana (</w:t>
            </w:r>
            <w:r w:rsidR="00D60F39">
              <w:t>4</w:t>
            </w:r>
            <w:r w:rsidRPr="00FF5F12">
              <w:t xml:space="preserve">) se va completa </w:t>
            </w:r>
            <w:r w:rsidRPr="00FF5F12">
              <w:rPr>
                <w:b/>
                <w:bCs/>
              </w:rPr>
              <w:t>valoarea indicatorului ILI</w:t>
            </w:r>
            <w:r w:rsidRPr="00FF5F12">
              <w:t xml:space="preserve"> preluata din studiul de balanta a apei, document anexa la SF.</w:t>
            </w:r>
          </w:p>
        </w:tc>
        <w:tc>
          <w:tcPr>
            <w:tcW w:w="5322" w:type="dxa"/>
            <w:vAlign w:val="center"/>
          </w:tcPr>
          <w:p w14:paraId="44180511" w14:textId="758404CA" w:rsidR="00400F6C" w:rsidRPr="00FF5F12" w:rsidRDefault="00400F6C" w:rsidP="00057126">
            <w:pPr>
              <w:pStyle w:val="ListParagraph"/>
              <w:ind w:left="-65"/>
              <w:jc w:val="both"/>
            </w:pPr>
            <w:r w:rsidRPr="00FF5F12">
              <w:rPr>
                <w:b/>
              </w:rPr>
              <w:t>Indicatorul ILI</w:t>
            </w:r>
            <w:r w:rsidRPr="00FF5F12">
              <w:t xml:space="preserve"> se regaseste in Studiul de balanta a apei, subsidiar fisierele de calcul ale balantei apei si indicatorilor de performanta, in anul de finalizare al lucrărilor. </w:t>
            </w:r>
            <w:r w:rsidR="00895AF3">
              <w:t xml:space="preserve">ILI va fi determinat in conformitate cu Metodologia prezentata in Anexa ... </w:t>
            </w:r>
          </w:p>
          <w:p w14:paraId="68872867" w14:textId="77777777" w:rsidR="00400F6C" w:rsidRPr="00FF5F12" w:rsidRDefault="00400F6C" w:rsidP="00057126">
            <w:pPr>
              <w:pStyle w:val="ListParagraph"/>
              <w:ind w:left="-65"/>
              <w:jc w:val="both"/>
              <w:rPr>
                <w:i/>
              </w:rPr>
            </w:pPr>
            <w:r w:rsidRPr="00FF5F12">
              <w:rPr>
                <w:i/>
              </w:rPr>
              <w:t>Nota</w:t>
            </w:r>
            <w:r w:rsidRPr="00FF5F12">
              <w:t xml:space="preserve">: </w:t>
            </w:r>
            <w:r w:rsidRPr="00FF5F12">
              <w:rPr>
                <w:i/>
              </w:rPr>
              <w:t>Daca exista situatii ipotetice in care nu s-a realizat balanta apei / calculul ILI la nivelul anului in care lucrarile sunt finalizate, se va realiza balanta apei si calculul ILI, conform metodologiei IWA, pe baza datelor existente la nivelul SF aprobat.</w:t>
            </w:r>
          </w:p>
        </w:tc>
      </w:tr>
      <w:tr w:rsidR="00400F6C" w:rsidRPr="00FF5F12" w14:paraId="31C3DCF4" w14:textId="77777777" w:rsidTr="00057126">
        <w:trPr>
          <w:trHeight w:val="472"/>
        </w:trPr>
        <w:tc>
          <w:tcPr>
            <w:tcW w:w="804" w:type="dxa"/>
            <w:vAlign w:val="center"/>
          </w:tcPr>
          <w:p w14:paraId="5BF60A55" w14:textId="77777777" w:rsidR="00400F6C" w:rsidRPr="00FF5F12" w:rsidRDefault="00400F6C" w:rsidP="00057126">
            <w:pPr>
              <w:jc w:val="center"/>
            </w:pPr>
            <w:r w:rsidRPr="00FF5F12">
              <w:t>3</w:t>
            </w:r>
          </w:p>
        </w:tc>
        <w:tc>
          <w:tcPr>
            <w:tcW w:w="7435" w:type="dxa"/>
          </w:tcPr>
          <w:p w14:paraId="08F75724" w14:textId="170CD8DA" w:rsidR="00400F6C" w:rsidRPr="00FF5F12" w:rsidRDefault="00400F6C" w:rsidP="00057126">
            <w:pPr>
              <w:pStyle w:val="ListParagraph"/>
              <w:numPr>
                <w:ilvl w:val="0"/>
                <w:numId w:val="17"/>
              </w:numPr>
              <w:jc w:val="both"/>
              <w:rPr>
                <w:b/>
              </w:rPr>
            </w:pPr>
            <w:r w:rsidRPr="00FF5F12">
              <w:t>in Coloana (</w:t>
            </w:r>
            <w:r w:rsidR="00D60F39">
              <w:t>5</w:t>
            </w:r>
            <w:r w:rsidRPr="00FF5F12">
              <w:t xml:space="preserve">) se va completa </w:t>
            </w:r>
            <w:r w:rsidRPr="00FF5F12">
              <w:rPr>
                <w:b/>
                <w:bCs/>
              </w:rPr>
              <w:t>Consumul total anual</w:t>
            </w:r>
            <w:r w:rsidRPr="00FF5F12">
              <w:t xml:space="preserve"> </w:t>
            </w:r>
            <w:r w:rsidRPr="00FF5F12">
              <w:rPr>
                <w:b/>
                <w:bCs/>
              </w:rPr>
              <w:t>de energie electrica</w:t>
            </w:r>
            <w:r w:rsidR="00997485">
              <w:rPr>
                <w:b/>
                <w:bCs/>
              </w:rPr>
              <w:t xml:space="preserve"> (Ce)</w:t>
            </w:r>
            <w:r w:rsidRPr="00FF5F12">
              <w:rPr>
                <w:b/>
                <w:bCs/>
              </w:rPr>
              <w:t xml:space="preserve"> </w:t>
            </w:r>
            <w:r w:rsidRPr="00FF5F12">
              <w:t>in sistemul</w:t>
            </w:r>
            <w:r w:rsidR="006C1EAD">
              <w:t>/subsistemul</w:t>
            </w:r>
            <w:r w:rsidRPr="00FF5F12">
              <w:t xml:space="preserve"> de alimentare cu apa in anul in care lucrarile sunt finalizate/functionale in kWh/an.</w:t>
            </w:r>
          </w:p>
        </w:tc>
        <w:tc>
          <w:tcPr>
            <w:tcW w:w="5322" w:type="dxa"/>
          </w:tcPr>
          <w:p w14:paraId="13D6C803" w14:textId="2F74DCE1" w:rsidR="00400F6C" w:rsidRPr="00FF5F12" w:rsidRDefault="00400F6C" w:rsidP="00057126">
            <w:pPr>
              <w:pStyle w:val="ListParagraph"/>
              <w:ind w:left="-65"/>
              <w:jc w:val="both"/>
              <w:rPr>
                <w:bCs/>
              </w:rPr>
            </w:pPr>
            <w:r w:rsidRPr="00FF5F12">
              <w:rPr>
                <w:bCs/>
              </w:rPr>
              <w:t>Datele de intrare vor fi preluate din Capitolul 9 din SF</w:t>
            </w:r>
            <w:r w:rsidR="006C1EAD">
              <w:rPr>
                <w:bCs/>
              </w:rPr>
              <w:t xml:space="preserve"> -</w:t>
            </w:r>
            <w:r w:rsidRPr="00FF5F12">
              <w:rPr>
                <w:bCs/>
              </w:rPr>
              <w:t xml:space="preserve"> subcapitolul </w:t>
            </w:r>
            <w:r w:rsidR="006C1EAD">
              <w:rPr>
                <w:bCs/>
              </w:rPr>
              <w:t>referitor la</w:t>
            </w:r>
            <w:r w:rsidR="006C1EAD" w:rsidRPr="00FF5F12">
              <w:rPr>
                <w:bCs/>
              </w:rPr>
              <w:t xml:space="preserve"> </w:t>
            </w:r>
            <w:r w:rsidRPr="00FF5F12">
              <w:rPr>
                <w:bCs/>
              </w:rPr>
              <w:t>impact</w:t>
            </w:r>
            <w:r w:rsidR="006C1EAD">
              <w:rPr>
                <w:bCs/>
              </w:rPr>
              <w:t>ul</w:t>
            </w:r>
            <w:r w:rsidRPr="00FF5F12">
              <w:rPr>
                <w:bCs/>
              </w:rPr>
              <w:t xml:space="preserve"> proiectului</w:t>
            </w:r>
            <w:r w:rsidR="006C1EAD">
              <w:rPr>
                <w:bCs/>
              </w:rPr>
              <w:t xml:space="preserve"> in ceea ce priveste costurile de operare si </w:t>
            </w:r>
            <w:r w:rsidR="00997485">
              <w:rPr>
                <w:bCs/>
              </w:rPr>
              <w:t xml:space="preserve">implicit </w:t>
            </w:r>
            <w:r w:rsidR="006C1EAD">
              <w:rPr>
                <w:bCs/>
              </w:rPr>
              <w:t>consumurile de energie, fisierele de calcul a</w:t>
            </w:r>
            <w:r w:rsidR="00442811">
              <w:rPr>
                <w:bCs/>
              </w:rPr>
              <w:t xml:space="preserve"> </w:t>
            </w:r>
            <w:r w:rsidR="006C1EAD">
              <w:rPr>
                <w:bCs/>
              </w:rPr>
              <w:t>consumurilor de energie,</w:t>
            </w:r>
            <w:r w:rsidRPr="00FF5F12">
              <w:rPr>
                <w:bCs/>
              </w:rPr>
              <w:t xml:space="preserve"> sau din fisierele in care sunt centralizati indicatorii de eficienta energetica.</w:t>
            </w:r>
          </w:p>
        </w:tc>
      </w:tr>
      <w:tr w:rsidR="00400F6C" w:rsidRPr="00FF5F12" w14:paraId="348DD0ED" w14:textId="77777777" w:rsidTr="00057126">
        <w:trPr>
          <w:trHeight w:val="937"/>
        </w:trPr>
        <w:tc>
          <w:tcPr>
            <w:tcW w:w="804" w:type="dxa"/>
            <w:vAlign w:val="center"/>
          </w:tcPr>
          <w:p w14:paraId="42004984" w14:textId="77777777" w:rsidR="00400F6C" w:rsidRPr="00FF5F12" w:rsidRDefault="00400F6C" w:rsidP="00057126">
            <w:pPr>
              <w:jc w:val="center"/>
            </w:pPr>
            <w:r w:rsidRPr="00FF5F12">
              <w:t>4</w:t>
            </w:r>
          </w:p>
        </w:tc>
        <w:tc>
          <w:tcPr>
            <w:tcW w:w="7435" w:type="dxa"/>
          </w:tcPr>
          <w:p w14:paraId="201134BB" w14:textId="314A7197" w:rsidR="00400F6C" w:rsidRPr="00FF5F12" w:rsidRDefault="00400F6C" w:rsidP="00057126">
            <w:pPr>
              <w:pStyle w:val="ListParagraph"/>
              <w:numPr>
                <w:ilvl w:val="0"/>
                <w:numId w:val="17"/>
              </w:numPr>
              <w:jc w:val="both"/>
              <w:rPr>
                <w:b/>
              </w:rPr>
            </w:pPr>
            <w:r w:rsidRPr="00FF5F12">
              <w:t>in Coloana (</w:t>
            </w:r>
            <w:r w:rsidR="00D60F39">
              <w:t>6</w:t>
            </w:r>
            <w:r w:rsidRPr="00FF5F12">
              <w:t xml:space="preserve">) se va completa </w:t>
            </w:r>
            <w:r w:rsidRPr="00FF5F12">
              <w:rPr>
                <w:b/>
                <w:bCs/>
              </w:rPr>
              <w:t>Volum total de apa intrata in sistemul</w:t>
            </w:r>
            <w:r w:rsidR="00997485">
              <w:rPr>
                <w:b/>
                <w:bCs/>
              </w:rPr>
              <w:t xml:space="preserve"> (Vi)</w:t>
            </w:r>
            <w:r w:rsidRPr="00FF5F12">
              <w:t xml:space="preserve"> de alimentare cu apa</w:t>
            </w:r>
            <w:r w:rsidR="00302E84">
              <w:t xml:space="preserve"> analizat</w:t>
            </w:r>
            <w:r w:rsidRPr="00FF5F12">
              <w:t xml:space="preserve"> in anul in care lucrarile sunt finalizate/functionale in m</w:t>
            </w:r>
            <w:r w:rsidRPr="00FF5F12">
              <w:rPr>
                <w:vertAlign w:val="superscript"/>
              </w:rPr>
              <w:t>3</w:t>
            </w:r>
            <w:r w:rsidRPr="00FF5F12">
              <w:t>/an, conform balantei de apa/altor fișiere cu relevanță, exemplu prognozele volumelor de apă.</w:t>
            </w:r>
          </w:p>
        </w:tc>
        <w:tc>
          <w:tcPr>
            <w:tcW w:w="5322" w:type="dxa"/>
          </w:tcPr>
          <w:p w14:paraId="4F20B35D" w14:textId="0FF47D22" w:rsidR="00400F6C" w:rsidRPr="00FF5F12" w:rsidRDefault="00400F6C" w:rsidP="00057126">
            <w:pPr>
              <w:pStyle w:val="ListParagraph"/>
              <w:ind w:left="-65"/>
              <w:jc w:val="both"/>
              <w:rPr>
                <w:bCs/>
              </w:rPr>
            </w:pPr>
            <w:r w:rsidRPr="00FF5F12">
              <w:rPr>
                <w:bCs/>
              </w:rPr>
              <w:t>Studiul de balanta apei, fisier de prognoze a volumelor de apa,  din care va rezulta volumul total anual de apa</w:t>
            </w:r>
            <w:r w:rsidR="00E80ABD">
              <w:rPr>
                <w:bCs/>
              </w:rPr>
              <w:t xml:space="preserve"> care alimenteaza sistemul analizat</w:t>
            </w:r>
            <w:r w:rsidRPr="00FF5F12">
              <w:rPr>
                <w:bCs/>
              </w:rPr>
              <w:t>,  in anul in care se considera lucrarile finalizate.</w:t>
            </w:r>
          </w:p>
        </w:tc>
      </w:tr>
      <w:tr w:rsidR="00400F6C" w:rsidRPr="00FF5F12" w14:paraId="298B64B4" w14:textId="77777777" w:rsidTr="00057126">
        <w:trPr>
          <w:trHeight w:val="472"/>
        </w:trPr>
        <w:tc>
          <w:tcPr>
            <w:tcW w:w="804" w:type="dxa"/>
            <w:vAlign w:val="center"/>
          </w:tcPr>
          <w:p w14:paraId="3F94DB48" w14:textId="77777777" w:rsidR="00400F6C" w:rsidRPr="00FF5F12" w:rsidRDefault="00400F6C" w:rsidP="00057126">
            <w:pPr>
              <w:jc w:val="center"/>
            </w:pPr>
            <w:r w:rsidRPr="00FF5F12">
              <w:t>5</w:t>
            </w:r>
          </w:p>
        </w:tc>
        <w:tc>
          <w:tcPr>
            <w:tcW w:w="7435" w:type="dxa"/>
          </w:tcPr>
          <w:p w14:paraId="4CAD2210" w14:textId="0EA4C57D" w:rsidR="00400F6C" w:rsidRPr="00FF5F12" w:rsidRDefault="00400F6C" w:rsidP="00057126">
            <w:pPr>
              <w:pStyle w:val="ListParagraph"/>
              <w:numPr>
                <w:ilvl w:val="0"/>
                <w:numId w:val="17"/>
              </w:numPr>
              <w:jc w:val="both"/>
              <w:rPr>
                <w:bCs/>
              </w:rPr>
            </w:pPr>
            <w:r w:rsidRPr="00FF5F12">
              <w:rPr>
                <w:bCs/>
              </w:rPr>
              <w:t>In Coloana (</w:t>
            </w:r>
            <w:r w:rsidR="00D60F39">
              <w:rPr>
                <w:bCs/>
              </w:rPr>
              <w:t>7</w:t>
            </w:r>
            <w:r w:rsidRPr="00FF5F12">
              <w:rPr>
                <w:bCs/>
              </w:rPr>
              <w:t xml:space="preserve">) se va calcula </w:t>
            </w:r>
            <w:r w:rsidRPr="00FF5F12">
              <w:rPr>
                <w:b/>
              </w:rPr>
              <w:t>Consumul mediu specific de energie</w:t>
            </w:r>
            <w:r w:rsidRPr="00FF5F12">
              <w:rPr>
                <w:bCs/>
              </w:rPr>
              <w:t xml:space="preserve"> la nivelul sistemului, ca raportul dintre valorile din coloanele (</w:t>
            </w:r>
            <w:r w:rsidR="00D60F39">
              <w:rPr>
                <w:bCs/>
              </w:rPr>
              <w:t>5</w:t>
            </w:r>
            <w:r w:rsidRPr="00FF5F12">
              <w:rPr>
                <w:bCs/>
              </w:rPr>
              <w:t>) si (</w:t>
            </w:r>
            <w:r w:rsidR="00D60F39">
              <w:rPr>
                <w:bCs/>
              </w:rPr>
              <w:t>6</w:t>
            </w:r>
            <w:r w:rsidRPr="00FF5F12">
              <w:rPr>
                <w:bCs/>
              </w:rPr>
              <w:t>):</w:t>
            </w:r>
          </w:p>
          <w:p w14:paraId="29008F8A" w14:textId="77777777" w:rsidR="00400F6C" w:rsidRPr="00FF5F12" w:rsidRDefault="00400F6C" w:rsidP="00057126">
            <w:pPr>
              <w:jc w:val="both"/>
              <w:rPr>
                <w:rFonts w:eastAsiaTheme="minorEastAsia"/>
                <w:bCs/>
              </w:rPr>
            </w:pPr>
            <m:oMathPara>
              <m:oMath>
                <m:r>
                  <w:rPr>
                    <w:rFonts w:ascii="Cambria Math" w:hAnsi="Cambria Math"/>
                  </w:rPr>
                  <m:t>Cm=</m:t>
                </m:r>
                <m:f>
                  <m:fPr>
                    <m:ctrlPr>
                      <w:rPr>
                        <w:rFonts w:ascii="Cambria Math" w:hAnsi="Cambria Math"/>
                        <w:bCs/>
                        <w:i/>
                      </w:rPr>
                    </m:ctrlPr>
                  </m:fPr>
                  <m:num>
                    <m:r>
                      <w:rPr>
                        <w:rFonts w:ascii="Cambria Math" w:hAnsi="Cambria Math"/>
                      </w:rPr>
                      <m:t>Ce</m:t>
                    </m:r>
                  </m:num>
                  <m:den>
                    <m:r>
                      <w:rPr>
                        <w:rFonts w:ascii="Cambria Math" w:hAnsi="Cambria Math"/>
                      </w:rPr>
                      <m:t>Vi</m:t>
                    </m:r>
                  </m:den>
                </m:f>
                <m:r>
                  <w:rPr>
                    <w:rFonts w:ascii="Cambria Math" w:hAnsi="Cambria Math"/>
                  </w:rPr>
                  <m:t xml:space="preserve"> [kWh/</m:t>
                </m:r>
                <m:sSup>
                  <m:sSupPr>
                    <m:ctrlPr>
                      <w:rPr>
                        <w:rFonts w:ascii="Cambria Math" w:hAnsi="Cambria Math"/>
                        <w:bCs/>
                        <w:i/>
                      </w:rPr>
                    </m:ctrlPr>
                  </m:sSupPr>
                  <m:e>
                    <m:r>
                      <w:rPr>
                        <w:rFonts w:ascii="Cambria Math" w:hAnsi="Cambria Math"/>
                      </w:rPr>
                      <m:t>m</m:t>
                    </m:r>
                  </m:e>
                  <m:sup>
                    <m:r>
                      <w:rPr>
                        <w:rFonts w:ascii="Cambria Math" w:hAnsi="Cambria Math"/>
                      </w:rPr>
                      <m:t>3</m:t>
                    </m:r>
                  </m:sup>
                </m:sSup>
                <m:r>
                  <w:rPr>
                    <w:rFonts w:ascii="Cambria Math" w:hAnsi="Cambria Math"/>
                  </w:rPr>
                  <m:t>]</m:t>
                </m:r>
              </m:oMath>
            </m:oMathPara>
          </w:p>
          <w:p w14:paraId="158F5ECD" w14:textId="77777777" w:rsidR="00400F6C" w:rsidRPr="00FF5F12" w:rsidRDefault="00400F6C" w:rsidP="00057126">
            <w:pPr>
              <w:jc w:val="both"/>
              <w:rPr>
                <w:rFonts w:eastAsiaTheme="minorEastAsia"/>
                <w:bCs/>
              </w:rPr>
            </w:pPr>
            <w:r w:rsidRPr="00FF5F12">
              <w:rPr>
                <w:rFonts w:eastAsiaTheme="minorEastAsia"/>
                <w:bCs/>
              </w:rPr>
              <w:t>unde:</w:t>
            </w:r>
          </w:p>
          <w:p w14:paraId="3834A4C2" w14:textId="623915FD" w:rsidR="00400F6C" w:rsidRPr="00FF5F12" w:rsidRDefault="00400F6C" w:rsidP="00057126">
            <w:pPr>
              <w:pStyle w:val="ListParagraph"/>
              <w:numPr>
                <w:ilvl w:val="0"/>
                <w:numId w:val="17"/>
              </w:numPr>
              <w:jc w:val="both"/>
            </w:pPr>
            <w:r w:rsidRPr="00FF5F12">
              <w:t>Cm – Consum mediu specific de energie electrica [kWh/m</w:t>
            </w:r>
            <w:r w:rsidRPr="00FF5F12">
              <w:rPr>
                <w:vertAlign w:val="superscript"/>
              </w:rPr>
              <w:t>3</w:t>
            </w:r>
            <w:r w:rsidRPr="00FF5F12">
              <w:t>] – col. (</w:t>
            </w:r>
            <w:r w:rsidR="00D60F39">
              <w:t>7</w:t>
            </w:r>
            <w:r w:rsidRPr="00FF5F12">
              <w:t>);</w:t>
            </w:r>
          </w:p>
          <w:p w14:paraId="56A1687D" w14:textId="430D72FC" w:rsidR="00400F6C" w:rsidRPr="00FF5F12" w:rsidRDefault="00400F6C" w:rsidP="00057126">
            <w:pPr>
              <w:pStyle w:val="ListParagraph"/>
              <w:numPr>
                <w:ilvl w:val="0"/>
                <w:numId w:val="17"/>
              </w:numPr>
              <w:jc w:val="both"/>
            </w:pPr>
            <w:r w:rsidRPr="00FF5F12">
              <w:t>Ce - Consum total anual de energie electrica in sistem [kWh/an] – col. (</w:t>
            </w:r>
            <w:r w:rsidR="00D60F39">
              <w:t>5</w:t>
            </w:r>
            <w:r w:rsidRPr="00FF5F12">
              <w:t>);</w:t>
            </w:r>
          </w:p>
          <w:p w14:paraId="09325E3A" w14:textId="760112D9" w:rsidR="00400F6C" w:rsidRPr="00FF5F12" w:rsidRDefault="00400F6C" w:rsidP="00057126">
            <w:pPr>
              <w:pStyle w:val="ListParagraph"/>
              <w:numPr>
                <w:ilvl w:val="0"/>
                <w:numId w:val="17"/>
              </w:numPr>
              <w:jc w:val="both"/>
              <w:rPr>
                <w:bCs/>
              </w:rPr>
            </w:pPr>
            <w:r w:rsidRPr="00FF5F12">
              <w:t>Vi - Volum total de apa intrata in sistem [m</w:t>
            </w:r>
            <w:r w:rsidRPr="00FF5F12">
              <w:rPr>
                <w:vertAlign w:val="superscript"/>
              </w:rPr>
              <w:t>3</w:t>
            </w:r>
            <w:r w:rsidRPr="00FF5F12">
              <w:t>/an] – col. (</w:t>
            </w:r>
            <w:r w:rsidR="00D60F39">
              <w:t>6</w:t>
            </w:r>
            <w:r w:rsidRPr="00FF5F12">
              <w:t>)</w:t>
            </w:r>
          </w:p>
        </w:tc>
        <w:tc>
          <w:tcPr>
            <w:tcW w:w="5322" w:type="dxa"/>
          </w:tcPr>
          <w:p w14:paraId="6C55903D" w14:textId="77777777" w:rsidR="00400F6C" w:rsidRPr="00FF5F12" w:rsidRDefault="00400F6C" w:rsidP="00057126">
            <w:pPr>
              <w:pStyle w:val="ListParagraph"/>
              <w:ind w:left="-65"/>
              <w:jc w:val="both"/>
              <w:rPr>
                <w:bCs/>
              </w:rPr>
            </w:pPr>
          </w:p>
        </w:tc>
      </w:tr>
      <w:tr w:rsidR="00400F6C" w:rsidRPr="00FF5F12" w14:paraId="366885E9" w14:textId="77777777" w:rsidTr="00057126">
        <w:trPr>
          <w:trHeight w:val="472"/>
        </w:trPr>
        <w:tc>
          <w:tcPr>
            <w:tcW w:w="804" w:type="dxa"/>
            <w:vAlign w:val="center"/>
          </w:tcPr>
          <w:p w14:paraId="63A320A2" w14:textId="77777777" w:rsidR="00400F6C" w:rsidRPr="00FF5F12" w:rsidRDefault="00400F6C" w:rsidP="00057126">
            <w:pPr>
              <w:jc w:val="center"/>
            </w:pPr>
            <w:r w:rsidRPr="00FF5F12">
              <w:lastRenderedPageBreak/>
              <w:t>6</w:t>
            </w:r>
          </w:p>
        </w:tc>
        <w:tc>
          <w:tcPr>
            <w:tcW w:w="7435" w:type="dxa"/>
          </w:tcPr>
          <w:p w14:paraId="0427DF7D" w14:textId="5863DFEA" w:rsidR="00400F6C" w:rsidRPr="00FF5F12" w:rsidRDefault="00400F6C" w:rsidP="00442811">
            <w:pPr>
              <w:pStyle w:val="ListParagraph"/>
              <w:numPr>
                <w:ilvl w:val="0"/>
                <w:numId w:val="17"/>
              </w:numPr>
              <w:jc w:val="both"/>
            </w:pPr>
            <w:r w:rsidRPr="00FF5F12">
              <w:t>In coloanele (</w:t>
            </w:r>
            <w:r w:rsidR="00D60F39">
              <w:t>8</w:t>
            </w:r>
            <w:r w:rsidRPr="00FF5F12">
              <w:t>) si (</w:t>
            </w:r>
            <w:r w:rsidR="00D60F39">
              <w:t>9</w:t>
            </w:r>
            <w:r w:rsidRPr="00FF5F12">
              <w:t>) se v</w:t>
            </w:r>
            <w:r w:rsidR="00442811">
              <w:t>or</w:t>
            </w:r>
            <w:r w:rsidR="003B4949">
              <w:t xml:space="preserve"> </w:t>
            </w:r>
            <w:r w:rsidR="00442811">
              <w:t xml:space="preserve">completa </w:t>
            </w:r>
            <w:r w:rsidRPr="00FF5F12">
              <w:t xml:space="preserve"> </w:t>
            </w:r>
            <w:r w:rsidR="00442811" w:rsidRPr="00442811">
              <w:t>valorile de investitie</w:t>
            </w:r>
            <w:r w:rsidR="00442811">
              <w:t xml:space="preserve">, </w:t>
            </w:r>
            <w:r w:rsidR="008C710D">
              <w:t xml:space="preserve">in </w:t>
            </w:r>
            <w:r w:rsidRPr="00FF5F12">
              <w:t>costuri curente, in conformitate cu devizul general.</w:t>
            </w:r>
          </w:p>
        </w:tc>
        <w:tc>
          <w:tcPr>
            <w:tcW w:w="5322" w:type="dxa"/>
          </w:tcPr>
          <w:p w14:paraId="08B582D3" w14:textId="0A91F1AC" w:rsidR="00400F6C" w:rsidRPr="00FF5F12" w:rsidRDefault="00400F6C" w:rsidP="00057126">
            <w:pPr>
              <w:jc w:val="both"/>
              <w:rPr>
                <w:bCs/>
              </w:rPr>
            </w:pPr>
            <w:r w:rsidRPr="00FF5F12">
              <w:rPr>
                <w:bCs/>
              </w:rPr>
              <w:t xml:space="preserve">Deviz general/deviz pe obiect – </w:t>
            </w:r>
            <w:r w:rsidR="00442811">
              <w:rPr>
                <w:bCs/>
              </w:rPr>
              <w:t>valorile</w:t>
            </w:r>
            <w:r w:rsidR="00442811" w:rsidRPr="00FF5F12">
              <w:rPr>
                <w:bCs/>
              </w:rPr>
              <w:t xml:space="preserve"> </w:t>
            </w:r>
            <w:r w:rsidRPr="00FF5F12">
              <w:rPr>
                <w:bCs/>
              </w:rPr>
              <w:t>de investitie vor</w:t>
            </w:r>
            <w:r w:rsidR="009D7DE8">
              <w:rPr>
                <w:bCs/>
              </w:rPr>
              <w:t xml:space="preserve"> fi</w:t>
            </w:r>
            <w:r w:rsidRPr="00FF5F12">
              <w:rPr>
                <w:bCs/>
              </w:rPr>
              <w:t xml:space="preserve"> exprimate in euro preturi curente fara TVA si reprezinta investitia de baza (cap 4</w:t>
            </w:r>
            <w:r w:rsidR="00442811">
              <w:rPr>
                <w:bCs/>
              </w:rPr>
              <w:t>,</w:t>
            </w:r>
            <w:r w:rsidRPr="00FF5F12">
              <w:rPr>
                <w:bCs/>
              </w:rPr>
              <w:t xml:space="preserve"> inclusiv cap. 1 si 2).</w:t>
            </w:r>
          </w:p>
        </w:tc>
      </w:tr>
    </w:tbl>
    <w:p w14:paraId="3930AC56" w14:textId="278A3083" w:rsidR="00D8246C" w:rsidRDefault="00D8246C" w:rsidP="00160956">
      <w:pPr>
        <w:jc w:val="both"/>
        <w:rPr>
          <w:rFonts w:ascii="Arial" w:hAnsi="Arial" w:cs="Arial"/>
        </w:rPr>
      </w:pPr>
    </w:p>
    <w:p w14:paraId="4BC8A19D" w14:textId="49D4B3AD" w:rsidR="001C46A1" w:rsidRPr="001C46A1" w:rsidRDefault="009D7DE8" w:rsidP="001C46A1">
      <w:pPr>
        <w:jc w:val="both"/>
        <w:rPr>
          <w:rFonts w:ascii="Arial" w:hAnsi="Arial" w:cs="Arial"/>
          <w:b/>
          <w:bCs/>
        </w:rPr>
      </w:pPr>
      <w:r w:rsidRPr="00C4156B">
        <w:rPr>
          <w:rFonts w:ascii="Arial" w:hAnsi="Arial" w:cs="Arial"/>
          <w:b/>
          <w:bCs/>
        </w:rPr>
        <w:t xml:space="preserve">Concluzie la </w:t>
      </w:r>
      <w:r w:rsidRPr="00442811">
        <w:rPr>
          <w:rFonts w:ascii="Arial" w:hAnsi="Arial" w:cs="Arial"/>
          <w:b/>
        </w:rPr>
        <w:t>Extinderi semnificative/ Sisteme noi de alimentare cu apa</w:t>
      </w:r>
      <w:r w:rsidR="003B4949">
        <w:rPr>
          <w:rFonts w:ascii="Arial" w:hAnsi="Arial" w:cs="Arial"/>
          <w:b/>
        </w:rPr>
        <w:t>:</w:t>
      </w:r>
      <w:r w:rsidRPr="00C4156B">
        <w:rPr>
          <w:rFonts w:ascii="Arial" w:hAnsi="Arial" w:cs="Arial"/>
          <w:b/>
          <w:bCs/>
        </w:rPr>
        <w:t xml:space="preserve">  </w:t>
      </w:r>
      <w:r w:rsidR="003B4949">
        <w:rPr>
          <w:rFonts w:ascii="Arial" w:hAnsi="Arial" w:cs="Arial"/>
          <w:b/>
          <w:bCs/>
        </w:rPr>
        <w:t>p</w:t>
      </w:r>
      <w:r w:rsidR="001C46A1" w:rsidRPr="00C4156B">
        <w:rPr>
          <w:rFonts w:ascii="Arial" w:hAnsi="Arial" w:cs="Arial"/>
          <w:b/>
          <w:bCs/>
        </w:rPr>
        <w:t>e baza indicatorului „</w:t>
      </w:r>
      <w:r w:rsidR="001C46A1" w:rsidRPr="00C4156B">
        <w:rPr>
          <w:rFonts w:ascii="Arial" w:hAnsi="Arial" w:cs="Arial"/>
          <w:b/>
          <w:bCs/>
          <w:i/>
          <w:iCs/>
        </w:rPr>
        <w:t>Consumul mediu specific de energie</w:t>
      </w:r>
      <w:r w:rsidR="001C46A1" w:rsidRPr="00C4156B">
        <w:rPr>
          <w:rFonts w:ascii="Arial" w:hAnsi="Arial" w:cs="Arial"/>
          <w:b/>
          <w:bCs/>
        </w:rPr>
        <w:t>” se va</w:t>
      </w:r>
      <w:r w:rsidR="001C46A1" w:rsidRPr="001C46A1">
        <w:rPr>
          <w:rFonts w:ascii="Arial" w:hAnsi="Arial" w:cs="Arial"/>
          <w:b/>
          <w:bCs/>
        </w:rPr>
        <w:t xml:space="preserve"> stabili daca masurile propuse indeplinesc conditia de eficienta energetica ceruta de PDD.</w:t>
      </w:r>
    </w:p>
    <w:p w14:paraId="0E6B7733" w14:textId="77777777" w:rsidR="001C46A1" w:rsidRDefault="001C46A1" w:rsidP="00160956">
      <w:pPr>
        <w:jc w:val="both"/>
        <w:rPr>
          <w:rFonts w:ascii="Arial" w:hAnsi="Arial" w:cs="Arial"/>
        </w:rPr>
      </w:pPr>
    </w:p>
    <w:p w14:paraId="3E092FB1" w14:textId="6BE29D5D" w:rsidR="00D14FCE" w:rsidRPr="00FF5F12" w:rsidRDefault="00703584" w:rsidP="00703584">
      <w:pPr>
        <w:pStyle w:val="Heading2"/>
        <w:numPr>
          <w:ilvl w:val="2"/>
          <w:numId w:val="14"/>
        </w:numPr>
        <w:ind w:left="851" w:hanging="851"/>
      </w:pPr>
      <w:r w:rsidRPr="00FF5F12">
        <w:t>Sisteme de canalizare</w:t>
      </w:r>
      <w:r w:rsidR="00D14FCE" w:rsidRPr="00FF5F12">
        <w:t xml:space="preserve"> </w:t>
      </w:r>
    </w:p>
    <w:p w14:paraId="0177808E" w14:textId="0D1199BD" w:rsidR="00D14FCE" w:rsidRPr="00FF5F12" w:rsidRDefault="0031382D" w:rsidP="00D14FCE">
      <w:pPr>
        <w:jc w:val="both"/>
        <w:rPr>
          <w:rFonts w:ascii="Arial" w:hAnsi="Arial" w:cs="Arial"/>
        </w:rPr>
      </w:pPr>
      <w:r>
        <w:rPr>
          <w:rFonts w:ascii="Arial" w:hAnsi="Arial" w:cs="Arial"/>
        </w:rPr>
        <w:t>P</w:t>
      </w:r>
      <w:r w:rsidRPr="00FF5F12">
        <w:rPr>
          <w:rFonts w:ascii="Arial" w:hAnsi="Arial" w:cs="Arial"/>
        </w:rPr>
        <w:t>entru a se incadra in criteriile PDD de eficienta</w:t>
      </w:r>
      <w:r>
        <w:rPr>
          <w:rFonts w:ascii="Arial" w:hAnsi="Arial" w:cs="Arial"/>
        </w:rPr>
        <w:t xml:space="preserve">, </w:t>
      </w:r>
      <w:r w:rsidRPr="00FF5F12">
        <w:rPr>
          <w:rFonts w:ascii="Arial" w:hAnsi="Arial" w:cs="Arial"/>
        </w:rPr>
        <w:t xml:space="preserve"> investitiile propuse</w:t>
      </w:r>
      <w:r>
        <w:rPr>
          <w:rFonts w:ascii="Arial" w:hAnsi="Arial" w:cs="Arial"/>
        </w:rPr>
        <w:t xml:space="preserve"> care constau in</w:t>
      </w:r>
      <w:r w:rsidRPr="00FF5F12">
        <w:rPr>
          <w:rFonts w:ascii="Arial" w:hAnsi="Arial" w:cs="Arial"/>
        </w:rPr>
        <w:t xml:space="preserve"> </w:t>
      </w:r>
      <w:r>
        <w:rPr>
          <w:rFonts w:ascii="Arial" w:hAnsi="Arial" w:cs="Arial"/>
        </w:rPr>
        <w:t>e</w:t>
      </w:r>
      <w:r w:rsidRPr="00FF5F12">
        <w:rPr>
          <w:rFonts w:ascii="Arial" w:hAnsi="Arial" w:cs="Arial"/>
        </w:rPr>
        <w:t xml:space="preserve">xtinderi </w:t>
      </w:r>
      <w:r w:rsidR="00D14FCE" w:rsidRPr="00FF5F12">
        <w:rPr>
          <w:rFonts w:ascii="Arial" w:hAnsi="Arial" w:cs="Arial"/>
        </w:rPr>
        <w:t xml:space="preserve">substantiale/sisteme noi de </w:t>
      </w:r>
      <w:r w:rsidR="00505562" w:rsidRPr="00FF5F12">
        <w:rPr>
          <w:rFonts w:ascii="Arial" w:hAnsi="Arial" w:cs="Arial"/>
        </w:rPr>
        <w:t>canalizare</w:t>
      </w:r>
      <w:r w:rsidR="00D14FCE" w:rsidRPr="00FF5F12">
        <w:rPr>
          <w:rFonts w:ascii="Arial" w:hAnsi="Arial" w:cs="Arial"/>
        </w:rPr>
        <w:t xml:space="preserve">, </w:t>
      </w:r>
      <w:r w:rsidR="00505562" w:rsidRPr="00FF5F12">
        <w:rPr>
          <w:rFonts w:ascii="Arial" w:hAnsi="Arial" w:cs="Arial"/>
        </w:rPr>
        <w:t>,</w:t>
      </w:r>
      <w:r w:rsidR="00D14FCE" w:rsidRPr="00FF5F12">
        <w:rPr>
          <w:rFonts w:ascii="Arial" w:hAnsi="Arial" w:cs="Arial"/>
        </w:rPr>
        <w:t xml:space="preserve"> trebuie sa indeplineasca </w:t>
      </w:r>
      <w:r w:rsidR="00D14FCE" w:rsidRPr="00FF5F12">
        <w:rPr>
          <w:rFonts w:ascii="Arial" w:hAnsi="Arial" w:cs="Arial"/>
          <w:b/>
          <w:bCs/>
        </w:rPr>
        <w:t>urmatoarea conditie</w:t>
      </w:r>
      <w:r w:rsidR="00D14FCE" w:rsidRPr="00FF5F12">
        <w:rPr>
          <w:rFonts w:ascii="Arial" w:hAnsi="Arial" w:cs="Arial"/>
        </w:rPr>
        <w:t>:</w:t>
      </w:r>
    </w:p>
    <w:p w14:paraId="60DE0BF4" w14:textId="77438E65" w:rsidR="00D14FCE" w:rsidRPr="00FF5F12" w:rsidRDefault="00D14FCE" w:rsidP="00D14FCE">
      <w:pPr>
        <w:pStyle w:val="ListParagraph"/>
        <w:numPr>
          <w:ilvl w:val="0"/>
          <w:numId w:val="17"/>
        </w:numPr>
        <w:jc w:val="both"/>
        <w:rPr>
          <w:rFonts w:ascii="Arial" w:hAnsi="Arial" w:cs="Arial"/>
        </w:rPr>
      </w:pPr>
      <w:r w:rsidRPr="00FF5F12">
        <w:rPr>
          <w:rFonts w:ascii="Arial" w:hAnsi="Arial" w:cs="Arial"/>
        </w:rPr>
        <w:t xml:space="preserve">sistemul de </w:t>
      </w:r>
      <w:r w:rsidR="00505562" w:rsidRPr="00FF5F12">
        <w:rPr>
          <w:rFonts w:ascii="Arial" w:hAnsi="Arial" w:cs="Arial"/>
        </w:rPr>
        <w:t xml:space="preserve">colectare si </w:t>
      </w:r>
      <w:r w:rsidRPr="00FF5F12">
        <w:rPr>
          <w:rFonts w:ascii="Arial" w:hAnsi="Arial" w:cs="Arial"/>
        </w:rPr>
        <w:t>epurare a apelor uzate nou construit (“front to end”) să aibă un consum net de energie egal cu zero</w:t>
      </w:r>
      <w:r w:rsidR="00830A93" w:rsidRPr="00FF5F12">
        <w:rPr>
          <w:rFonts w:ascii="Arial" w:hAnsi="Arial" w:cs="Arial"/>
        </w:rPr>
        <w:t>.</w:t>
      </w:r>
    </w:p>
    <w:p w14:paraId="147EBB11" w14:textId="75BAB55E" w:rsidR="00D14FCE" w:rsidRPr="00FF5F12" w:rsidRDefault="00D14FCE" w:rsidP="00D14FCE">
      <w:pPr>
        <w:jc w:val="both"/>
        <w:rPr>
          <w:rFonts w:ascii="Arial" w:hAnsi="Arial" w:cs="Arial"/>
        </w:rPr>
      </w:pPr>
      <w:r w:rsidRPr="00FF5F12">
        <w:rPr>
          <w:rFonts w:ascii="Arial" w:hAnsi="Arial" w:cs="Arial"/>
        </w:rPr>
        <w:t xml:space="preserve">Pentru </w:t>
      </w:r>
      <w:r w:rsidR="0031382D">
        <w:rPr>
          <w:rFonts w:ascii="Arial" w:hAnsi="Arial" w:cs="Arial"/>
        </w:rPr>
        <w:t xml:space="preserve">simplificarea si uniformizarea </w:t>
      </w:r>
      <w:r w:rsidRPr="00FF5F12">
        <w:rPr>
          <w:rFonts w:ascii="Arial" w:hAnsi="Arial" w:cs="Arial"/>
        </w:rPr>
        <w:t xml:space="preserve"> verificarii incadrarii in </w:t>
      </w:r>
      <w:r w:rsidR="00505562" w:rsidRPr="00FF5F12">
        <w:rPr>
          <w:rFonts w:ascii="Arial" w:hAnsi="Arial" w:cs="Arial"/>
        </w:rPr>
        <w:t>criteriul</w:t>
      </w:r>
      <w:r w:rsidRPr="00FF5F12">
        <w:rPr>
          <w:rFonts w:ascii="Arial" w:hAnsi="Arial" w:cs="Arial"/>
        </w:rPr>
        <w:t xml:space="preserve"> de eficienta PDD, se va realiza un tabel centralizator, de tipul celui exemplificat mai jos.</w:t>
      </w:r>
    </w:p>
    <w:p w14:paraId="51C8DD7C" w14:textId="77777777" w:rsidR="00D14FCE" w:rsidRPr="00FF5F12" w:rsidRDefault="00D14FCE" w:rsidP="00D14FCE"/>
    <w:p w14:paraId="21E5B245" w14:textId="6ABA911E" w:rsidR="00D14FCE" w:rsidRPr="00FF5F12" w:rsidRDefault="00D14FCE" w:rsidP="003052D8">
      <w:pPr>
        <w:pStyle w:val="ListParagraph"/>
        <w:numPr>
          <w:ilvl w:val="0"/>
          <w:numId w:val="9"/>
        </w:numPr>
        <w:rPr>
          <w:b/>
        </w:rPr>
      </w:pPr>
      <w:r w:rsidRPr="00FF5F12">
        <w:rPr>
          <w:b/>
        </w:rPr>
        <w:t>Extinderi</w:t>
      </w:r>
      <w:r w:rsidR="00505562" w:rsidRPr="00FF5F12">
        <w:rPr>
          <w:b/>
        </w:rPr>
        <w:t xml:space="preserve"> semnificative</w:t>
      </w:r>
      <w:r w:rsidRPr="00FF5F12">
        <w:rPr>
          <w:b/>
        </w:rPr>
        <w:t xml:space="preserve"> / Sisteme noi de colectare si epurare a apelor uzate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2450"/>
        <w:gridCol w:w="1077"/>
        <w:gridCol w:w="1336"/>
        <w:gridCol w:w="1762"/>
        <w:gridCol w:w="1689"/>
        <w:gridCol w:w="1849"/>
        <w:gridCol w:w="1417"/>
        <w:gridCol w:w="1560"/>
      </w:tblGrid>
      <w:tr w:rsidR="00495E73" w:rsidRPr="00FF5F12" w14:paraId="7EC160BF" w14:textId="77777777" w:rsidTr="003B4949">
        <w:trPr>
          <w:jc w:val="center"/>
        </w:trPr>
        <w:tc>
          <w:tcPr>
            <w:tcW w:w="421" w:type="dxa"/>
            <w:shd w:val="clear" w:color="000000" w:fill="D9E1F2"/>
            <w:vAlign w:val="center"/>
          </w:tcPr>
          <w:p w14:paraId="03F4BAD7" w14:textId="03199858" w:rsidR="00495E73" w:rsidRPr="00FF5F12" w:rsidRDefault="00495E73" w:rsidP="00495E73">
            <w:pPr>
              <w:jc w:val="center"/>
              <w:rPr>
                <w:rFonts w:ascii="Calibri" w:hAnsi="Calibri" w:cs="Calibri"/>
                <w:b/>
                <w:bCs/>
                <w:sz w:val="18"/>
                <w:szCs w:val="18"/>
              </w:rPr>
            </w:pPr>
            <w:r w:rsidRPr="00FF5F12">
              <w:rPr>
                <w:rFonts w:ascii="Calibri" w:hAnsi="Calibri" w:cs="Calibri"/>
                <w:b/>
                <w:bCs/>
                <w:sz w:val="18"/>
                <w:szCs w:val="18"/>
              </w:rPr>
              <w:t>Nr. crt.</w:t>
            </w:r>
          </w:p>
        </w:tc>
        <w:tc>
          <w:tcPr>
            <w:tcW w:w="2450" w:type="dxa"/>
            <w:shd w:val="clear" w:color="000000" w:fill="D9E1F2"/>
            <w:vAlign w:val="center"/>
            <w:hideMark/>
          </w:tcPr>
          <w:p w14:paraId="5EB07F4E"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0" w:type="auto"/>
            <w:shd w:val="clear" w:color="000000" w:fill="D9E1F2"/>
            <w:vAlign w:val="center"/>
          </w:tcPr>
          <w:p w14:paraId="3410ABD4" w14:textId="7072AC59" w:rsidR="00495E73" w:rsidRPr="00FF5F12" w:rsidRDefault="00902536"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Noi</w:t>
            </w:r>
            <w:r w:rsidR="00495E73" w:rsidRPr="00FF5F12">
              <w:rPr>
                <w:rFonts w:ascii="Calibri" w:hAnsi="Calibri" w:cs="Calibri"/>
                <w:b/>
                <w:bCs/>
                <w:sz w:val="18"/>
                <w:szCs w:val="18"/>
              </w:rPr>
              <w:t xml:space="preserve"> (N) / Extinder</w:t>
            </w:r>
            <w:r w:rsidRPr="00FF5F12">
              <w:rPr>
                <w:rFonts w:ascii="Calibri" w:hAnsi="Calibri" w:cs="Calibri"/>
                <w:b/>
                <w:bCs/>
                <w:sz w:val="18"/>
                <w:szCs w:val="18"/>
              </w:rPr>
              <w:t>i</w:t>
            </w:r>
            <w:r w:rsidR="00495E73" w:rsidRPr="00FF5F12">
              <w:rPr>
                <w:rFonts w:ascii="Calibri" w:hAnsi="Calibri" w:cs="Calibri"/>
                <w:b/>
                <w:bCs/>
                <w:sz w:val="18"/>
                <w:szCs w:val="18"/>
              </w:rPr>
              <w:t xml:space="preserve"> (E)</w:t>
            </w:r>
          </w:p>
        </w:tc>
        <w:tc>
          <w:tcPr>
            <w:tcW w:w="0" w:type="auto"/>
            <w:shd w:val="clear" w:color="000000" w:fill="D9E1F2"/>
            <w:vAlign w:val="center"/>
            <w:hideMark/>
          </w:tcPr>
          <w:p w14:paraId="7E9CAB58" w14:textId="6FE30270"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Lungime retea de canalizare</w:t>
            </w:r>
            <w:r w:rsidRPr="00FF5F12">
              <w:rPr>
                <w:rFonts w:ascii="Calibri" w:hAnsi="Calibri" w:cs="Calibri"/>
                <w:b/>
                <w:bCs/>
                <w:sz w:val="18"/>
                <w:szCs w:val="18"/>
              </w:rPr>
              <w:br/>
            </w:r>
            <w:r w:rsidRPr="00FF5F12">
              <w:rPr>
                <w:rFonts w:ascii="Calibri" w:hAnsi="Calibri" w:cs="Calibri"/>
                <w:bCs/>
                <w:sz w:val="18"/>
                <w:szCs w:val="18"/>
              </w:rPr>
              <w:t>[km]</w:t>
            </w:r>
          </w:p>
        </w:tc>
        <w:tc>
          <w:tcPr>
            <w:tcW w:w="0" w:type="auto"/>
            <w:shd w:val="clear" w:color="000000" w:fill="D9E1F2"/>
            <w:vAlign w:val="center"/>
          </w:tcPr>
          <w:p w14:paraId="024D3538"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electrica</w:t>
            </w:r>
          </w:p>
          <w:p w14:paraId="2950B173"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sz w:val="18"/>
                <w:szCs w:val="18"/>
              </w:rPr>
              <w:t>[kWh/an]</w:t>
            </w:r>
          </w:p>
          <w:p w14:paraId="19674A26" w14:textId="504B93CC"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Ct</w:t>
            </w:r>
          </w:p>
        </w:tc>
        <w:tc>
          <w:tcPr>
            <w:tcW w:w="0" w:type="auto"/>
            <w:shd w:val="clear" w:color="000000" w:fill="D9E1F2"/>
            <w:vAlign w:val="center"/>
            <w:hideMark/>
          </w:tcPr>
          <w:p w14:paraId="3B5CF271" w14:textId="3DFF269B" w:rsidR="006D240B" w:rsidRPr="00FF5F12" w:rsidRDefault="006D240B" w:rsidP="006D240B">
            <w:pPr>
              <w:spacing w:after="0" w:line="240" w:lineRule="auto"/>
              <w:jc w:val="center"/>
              <w:rPr>
                <w:rFonts w:ascii="Calibri" w:hAnsi="Calibri" w:cs="Calibri"/>
                <w:b/>
                <w:bCs/>
                <w:sz w:val="18"/>
                <w:szCs w:val="18"/>
              </w:rPr>
            </w:pPr>
            <w:r w:rsidRPr="00FF5F12">
              <w:rPr>
                <w:rFonts w:ascii="Calibri" w:hAnsi="Calibri" w:cs="Calibri"/>
                <w:b/>
                <w:bCs/>
                <w:sz w:val="18"/>
                <w:szCs w:val="18"/>
              </w:rPr>
              <w:t>Total anual de energie electrica produsa</w:t>
            </w:r>
          </w:p>
          <w:p w14:paraId="542A7098" w14:textId="77777777" w:rsidR="00495E73" w:rsidRDefault="006D240B" w:rsidP="006D240B">
            <w:pPr>
              <w:spacing w:after="0" w:line="240" w:lineRule="auto"/>
              <w:jc w:val="center"/>
              <w:rPr>
                <w:rFonts w:ascii="Calibri" w:hAnsi="Calibri" w:cs="Calibri"/>
                <w:sz w:val="18"/>
                <w:szCs w:val="18"/>
              </w:rPr>
            </w:pPr>
            <w:r w:rsidRPr="00FF5F12">
              <w:rPr>
                <w:rFonts w:ascii="Calibri" w:hAnsi="Calibri" w:cs="Calibri"/>
                <w:sz w:val="18"/>
                <w:szCs w:val="18"/>
              </w:rPr>
              <w:t>[kWh/an]</w:t>
            </w:r>
          </w:p>
          <w:p w14:paraId="5B664C2C" w14:textId="73594801" w:rsidR="00AD3CB4" w:rsidRPr="00FF5F12" w:rsidRDefault="00AD3CB4" w:rsidP="006D240B">
            <w:pPr>
              <w:spacing w:after="0" w:line="240" w:lineRule="auto"/>
              <w:jc w:val="center"/>
              <w:rPr>
                <w:rFonts w:ascii="Calibri" w:hAnsi="Calibri" w:cs="Calibri"/>
                <w:b/>
                <w:bCs/>
                <w:sz w:val="18"/>
                <w:szCs w:val="18"/>
              </w:rPr>
            </w:pPr>
            <w:r>
              <w:rPr>
                <w:rFonts w:ascii="Calibri" w:hAnsi="Calibri" w:cs="Calibri"/>
                <w:b/>
                <w:bCs/>
                <w:sz w:val="18"/>
                <w:szCs w:val="18"/>
              </w:rPr>
              <w:t>Cp</w:t>
            </w:r>
          </w:p>
        </w:tc>
        <w:tc>
          <w:tcPr>
            <w:tcW w:w="1849" w:type="dxa"/>
            <w:shd w:val="clear" w:color="000000" w:fill="D9E1F2"/>
            <w:vAlign w:val="center"/>
            <w:hideMark/>
          </w:tcPr>
          <w:p w14:paraId="4B75801E"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b/>
                <w:bCs/>
                <w:sz w:val="18"/>
                <w:szCs w:val="18"/>
              </w:rPr>
              <w:t>Consumul net de energie dupa Proiect</w:t>
            </w:r>
            <w:r w:rsidRPr="00FF5F12">
              <w:rPr>
                <w:rFonts w:ascii="Calibri" w:hAnsi="Calibri" w:cs="Calibri"/>
                <w:b/>
                <w:bCs/>
                <w:sz w:val="18"/>
                <w:szCs w:val="18"/>
              </w:rPr>
              <w:br/>
            </w:r>
            <w:r w:rsidR="006D240B" w:rsidRPr="00FF5F12">
              <w:rPr>
                <w:rFonts w:ascii="Calibri" w:hAnsi="Calibri" w:cs="Calibri"/>
                <w:sz w:val="18"/>
                <w:szCs w:val="18"/>
              </w:rPr>
              <w:t>[kWh/an]</w:t>
            </w:r>
          </w:p>
          <w:p w14:paraId="547286AA" w14:textId="60EEF334"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Cn</w:t>
            </w:r>
          </w:p>
        </w:tc>
        <w:tc>
          <w:tcPr>
            <w:tcW w:w="1417" w:type="dxa"/>
            <w:shd w:val="clear" w:color="000000" w:fill="D9E1F2"/>
            <w:vAlign w:val="center"/>
          </w:tcPr>
          <w:p w14:paraId="38ABE0D6"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E660ECD" w14:textId="34DD36A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60" w:type="dxa"/>
            <w:shd w:val="clear" w:color="000000" w:fill="D9E1F2"/>
            <w:vAlign w:val="center"/>
          </w:tcPr>
          <w:p w14:paraId="4E3D3E64"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C52C7A2" w14:textId="1E8F6F0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95E73" w:rsidRPr="00FF5F12" w14:paraId="11B882C1" w14:textId="77777777" w:rsidTr="003B4949">
        <w:trPr>
          <w:trHeight w:val="175"/>
          <w:jc w:val="center"/>
        </w:trPr>
        <w:tc>
          <w:tcPr>
            <w:tcW w:w="421" w:type="dxa"/>
            <w:shd w:val="clear" w:color="000000" w:fill="D9E1F2"/>
            <w:vAlign w:val="center"/>
          </w:tcPr>
          <w:p w14:paraId="5BA989DA" w14:textId="15D1DE11" w:rsidR="00495E73" w:rsidRPr="003B4949" w:rsidRDefault="00C4156B" w:rsidP="00C52D65">
            <w:pPr>
              <w:spacing w:after="0" w:line="240" w:lineRule="auto"/>
              <w:jc w:val="center"/>
              <w:rPr>
                <w:rFonts w:ascii="Calibri" w:hAnsi="Calibri" w:cs="Calibri"/>
                <w:sz w:val="18"/>
                <w:szCs w:val="18"/>
              </w:rPr>
            </w:pPr>
            <w:r w:rsidRPr="003B4949">
              <w:rPr>
                <w:rFonts w:ascii="Calibri" w:hAnsi="Calibri" w:cs="Calibri"/>
                <w:sz w:val="18"/>
                <w:szCs w:val="18"/>
              </w:rPr>
              <w:t>(0)</w:t>
            </w:r>
          </w:p>
        </w:tc>
        <w:tc>
          <w:tcPr>
            <w:tcW w:w="2450" w:type="dxa"/>
            <w:shd w:val="clear" w:color="000000" w:fill="D9E1F2"/>
            <w:vAlign w:val="center"/>
          </w:tcPr>
          <w:p w14:paraId="121A63D0" w14:textId="16CCE0F2" w:rsidR="00495E73" w:rsidRPr="007B7BD2" w:rsidRDefault="00495E73" w:rsidP="00C52D65">
            <w:pPr>
              <w:spacing w:after="0" w:line="240" w:lineRule="auto"/>
              <w:jc w:val="center"/>
              <w:rPr>
                <w:rFonts w:ascii="Calibri" w:hAnsi="Calibri" w:cs="Calibri"/>
                <w:sz w:val="18"/>
                <w:szCs w:val="18"/>
              </w:rPr>
            </w:pPr>
            <w:r w:rsidRPr="007B7BD2">
              <w:rPr>
                <w:rFonts w:ascii="Calibri" w:hAnsi="Calibri" w:cs="Calibri"/>
                <w:sz w:val="18"/>
                <w:szCs w:val="18"/>
              </w:rPr>
              <w:t>(</w:t>
            </w:r>
            <w:r w:rsidR="007B7BD2">
              <w:rPr>
                <w:rFonts w:ascii="Calibri" w:hAnsi="Calibri" w:cs="Calibri"/>
                <w:sz w:val="18"/>
                <w:szCs w:val="18"/>
              </w:rPr>
              <w:t>1</w:t>
            </w:r>
            <w:r w:rsidRPr="007B7BD2">
              <w:rPr>
                <w:rFonts w:ascii="Calibri" w:hAnsi="Calibri" w:cs="Calibri"/>
                <w:sz w:val="18"/>
                <w:szCs w:val="18"/>
              </w:rPr>
              <w:t>)</w:t>
            </w:r>
          </w:p>
        </w:tc>
        <w:tc>
          <w:tcPr>
            <w:tcW w:w="0" w:type="auto"/>
            <w:shd w:val="clear" w:color="000000" w:fill="D9E1F2"/>
            <w:vAlign w:val="center"/>
          </w:tcPr>
          <w:p w14:paraId="1973E075" w14:textId="4CDE58E3" w:rsidR="00495E73" w:rsidRPr="00FF5F12" w:rsidRDefault="00495E73" w:rsidP="00C52D65">
            <w:pPr>
              <w:spacing w:after="0" w:line="240" w:lineRule="auto"/>
              <w:jc w:val="center"/>
              <w:rPr>
                <w:rFonts w:ascii="Calibri" w:hAnsi="Calibri" w:cs="Calibri"/>
                <w:b/>
                <w:bCs/>
                <w:sz w:val="18"/>
                <w:szCs w:val="18"/>
              </w:rPr>
            </w:pPr>
            <w:r w:rsidRPr="00FF5F12">
              <w:rPr>
                <w:rFonts w:ascii="Calibri" w:hAnsi="Calibri" w:cs="Calibri"/>
                <w:bCs/>
                <w:sz w:val="18"/>
                <w:szCs w:val="18"/>
              </w:rPr>
              <w:t>(</w:t>
            </w:r>
            <w:r w:rsidR="007B7BD2">
              <w:rPr>
                <w:rFonts w:ascii="Calibri" w:hAnsi="Calibri" w:cs="Calibri"/>
                <w:bCs/>
                <w:sz w:val="18"/>
                <w:szCs w:val="18"/>
              </w:rPr>
              <w:t>2</w:t>
            </w:r>
            <w:r w:rsidRPr="00FF5F12">
              <w:rPr>
                <w:rFonts w:ascii="Calibri" w:hAnsi="Calibri" w:cs="Calibri"/>
                <w:bCs/>
                <w:sz w:val="18"/>
                <w:szCs w:val="18"/>
              </w:rPr>
              <w:t>)</w:t>
            </w:r>
          </w:p>
        </w:tc>
        <w:tc>
          <w:tcPr>
            <w:tcW w:w="0" w:type="auto"/>
            <w:shd w:val="clear" w:color="000000" w:fill="D9E1F2"/>
            <w:vAlign w:val="center"/>
          </w:tcPr>
          <w:p w14:paraId="0D769D55" w14:textId="0904E66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3</w:t>
            </w:r>
            <w:r w:rsidRPr="00FF5F12">
              <w:rPr>
                <w:rFonts w:ascii="Calibri" w:hAnsi="Calibri" w:cs="Calibri"/>
                <w:bCs/>
                <w:sz w:val="18"/>
                <w:szCs w:val="18"/>
              </w:rPr>
              <w:t>)</w:t>
            </w:r>
          </w:p>
        </w:tc>
        <w:tc>
          <w:tcPr>
            <w:tcW w:w="0" w:type="auto"/>
            <w:shd w:val="clear" w:color="000000" w:fill="D9E1F2"/>
            <w:vAlign w:val="center"/>
          </w:tcPr>
          <w:p w14:paraId="192B5C8B" w14:textId="1C084435"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4</w:t>
            </w:r>
            <w:r w:rsidRPr="00FF5F12">
              <w:rPr>
                <w:rFonts w:ascii="Calibri" w:hAnsi="Calibri" w:cs="Calibri"/>
                <w:bCs/>
                <w:sz w:val="18"/>
                <w:szCs w:val="18"/>
              </w:rPr>
              <w:t xml:space="preserve">) </w:t>
            </w:r>
          </w:p>
        </w:tc>
        <w:tc>
          <w:tcPr>
            <w:tcW w:w="0" w:type="auto"/>
            <w:shd w:val="clear" w:color="000000" w:fill="D9E1F2"/>
            <w:vAlign w:val="center"/>
          </w:tcPr>
          <w:p w14:paraId="1A7E7B88" w14:textId="042D549D"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5</w:t>
            </w:r>
            <w:r w:rsidRPr="00FF5F12">
              <w:rPr>
                <w:rFonts w:ascii="Calibri" w:hAnsi="Calibri" w:cs="Calibri"/>
                <w:bCs/>
                <w:sz w:val="18"/>
                <w:szCs w:val="18"/>
              </w:rPr>
              <w:t>)</w:t>
            </w:r>
          </w:p>
        </w:tc>
        <w:tc>
          <w:tcPr>
            <w:tcW w:w="1849" w:type="dxa"/>
            <w:shd w:val="clear" w:color="000000" w:fill="D9E1F2"/>
            <w:vAlign w:val="center"/>
          </w:tcPr>
          <w:p w14:paraId="52990327" w14:textId="091DD41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6</w:t>
            </w:r>
            <w:r w:rsidRPr="00FF5F12">
              <w:rPr>
                <w:rFonts w:ascii="Calibri" w:hAnsi="Calibri" w:cs="Calibri"/>
                <w:bCs/>
                <w:sz w:val="18"/>
                <w:szCs w:val="18"/>
              </w:rPr>
              <w:t>)</w:t>
            </w:r>
            <w:r w:rsidR="00036D42" w:rsidRPr="00FF5F12">
              <w:rPr>
                <w:rFonts w:ascii="Calibri" w:hAnsi="Calibri" w:cs="Calibri"/>
                <w:bCs/>
                <w:sz w:val="18"/>
                <w:szCs w:val="18"/>
              </w:rPr>
              <w:t>= (</w:t>
            </w:r>
            <w:r w:rsidR="007B7BD2">
              <w:rPr>
                <w:rFonts w:ascii="Calibri" w:hAnsi="Calibri" w:cs="Calibri"/>
                <w:bCs/>
                <w:sz w:val="18"/>
                <w:szCs w:val="18"/>
              </w:rPr>
              <w:t>5</w:t>
            </w:r>
            <w:r w:rsidR="00036D42" w:rsidRPr="00FF5F12">
              <w:rPr>
                <w:rFonts w:ascii="Calibri" w:hAnsi="Calibri" w:cs="Calibri"/>
                <w:bCs/>
                <w:sz w:val="18"/>
                <w:szCs w:val="18"/>
              </w:rPr>
              <w:t>)-(</w:t>
            </w:r>
            <w:r w:rsidR="007B7BD2">
              <w:rPr>
                <w:rFonts w:ascii="Calibri" w:hAnsi="Calibri" w:cs="Calibri"/>
                <w:bCs/>
                <w:sz w:val="18"/>
                <w:szCs w:val="18"/>
              </w:rPr>
              <w:t>4</w:t>
            </w:r>
            <w:r w:rsidR="00036D42" w:rsidRPr="00FF5F12">
              <w:rPr>
                <w:rFonts w:ascii="Calibri" w:hAnsi="Calibri" w:cs="Calibri"/>
                <w:bCs/>
                <w:sz w:val="18"/>
                <w:szCs w:val="18"/>
              </w:rPr>
              <w:t>)</w:t>
            </w:r>
          </w:p>
        </w:tc>
        <w:tc>
          <w:tcPr>
            <w:tcW w:w="1417" w:type="dxa"/>
            <w:shd w:val="clear" w:color="000000" w:fill="D9E1F2"/>
            <w:vAlign w:val="center"/>
          </w:tcPr>
          <w:p w14:paraId="531AC842" w14:textId="585EB712"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7</w:t>
            </w:r>
            <w:r w:rsidRPr="00FF5F12">
              <w:rPr>
                <w:rFonts w:ascii="Calibri" w:hAnsi="Calibri" w:cs="Calibri"/>
                <w:bCs/>
                <w:sz w:val="18"/>
                <w:szCs w:val="18"/>
              </w:rPr>
              <w:t>)</w:t>
            </w:r>
          </w:p>
        </w:tc>
        <w:tc>
          <w:tcPr>
            <w:tcW w:w="1560" w:type="dxa"/>
            <w:shd w:val="clear" w:color="000000" w:fill="D9E1F2"/>
            <w:vAlign w:val="center"/>
          </w:tcPr>
          <w:p w14:paraId="45817028" w14:textId="44A20E46"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8</w:t>
            </w:r>
            <w:r w:rsidRPr="00FF5F12">
              <w:rPr>
                <w:rFonts w:ascii="Calibri" w:hAnsi="Calibri" w:cs="Calibri"/>
                <w:bCs/>
                <w:sz w:val="18"/>
                <w:szCs w:val="18"/>
              </w:rPr>
              <w:t>)</w:t>
            </w:r>
          </w:p>
        </w:tc>
      </w:tr>
      <w:tr w:rsidR="00FF5F12" w:rsidRPr="00FF5F12" w14:paraId="4641AD30" w14:textId="77777777" w:rsidTr="003B4949">
        <w:trPr>
          <w:jc w:val="center"/>
        </w:trPr>
        <w:tc>
          <w:tcPr>
            <w:tcW w:w="421" w:type="dxa"/>
            <w:shd w:val="clear" w:color="auto" w:fill="FFFFCC"/>
            <w:vAlign w:val="center"/>
          </w:tcPr>
          <w:p w14:paraId="6E7CDF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2450" w:type="dxa"/>
            <w:shd w:val="clear" w:color="auto" w:fill="FFFFCC"/>
            <w:noWrap/>
            <w:vAlign w:val="center"/>
            <w:hideMark/>
          </w:tcPr>
          <w:p w14:paraId="47A5BCAA"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Aglomerare / Cluster</w:t>
            </w:r>
          </w:p>
        </w:tc>
        <w:tc>
          <w:tcPr>
            <w:tcW w:w="0" w:type="auto"/>
            <w:shd w:val="clear" w:color="auto" w:fill="FFFFCC"/>
            <w:vAlign w:val="center"/>
          </w:tcPr>
          <w:p w14:paraId="3C439E66" w14:textId="77777777" w:rsidR="0093077B" w:rsidRPr="00FF5F12" w:rsidRDefault="0093077B" w:rsidP="000520BA">
            <w:pPr>
              <w:spacing w:after="0" w:line="240" w:lineRule="auto"/>
              <w:jc w:val="center"/>
              <w:rPr>
                <w:rFonts w:ascii="Calibri" w:hAnsi="Calibri" w:cs="Calibri"/>
                <w:bCs/>
                <w:sz w:val="18"/>
                <w:szCs w:val="18"/>
              </w:rPr>
            </w:pPr>
            <w:r w:rsidRPr="00FF5F12">
              <w:rPr>
                <w:rFonts w:ascii="Calibri" w:hAnsi="Calibri" w:cs="Calibri"/>
                <w:bCs/>
                <w:sz w:val="18"/>
                <w:szCs w:val="18"/>
              </w:rPr>
              <w:t>N / E</w:t>
            </w:r>
          </w:p>
        </w:tc>
        <w:tc>
          <w:tcPr>
            <w:tcW w:w="0" w:type="auto"/>
            <w:shd w:val="clear" w:color="auto" w:fill="FFFFCC"/>
            <w:noWrap/>
            <w:vAlign w:val="center"/>
          </w:tcPr>
          <w:p w14:paraId="0920845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5995524F" w14:textId="00731D5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3F8132C1" w14:textId="2F89EEA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3652B3B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DC4E326"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254AEBB8"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5EDAD142" w14:textId="77777777" w:rsidTr="003B4949">
        <w:trPr>
          <w:jc w:val="center"/>
        </w:trPr>
        <w:tc>
          <w:tcPr>
            <w:tcW w:w="421" w:type="dxa"/>
            <w:shd w:val="clear" w:color="auto" w:fill="FFFFCC"/>
            <w:vAlign w:val="center"/>
          </w:tcPr>
          <w:p w14:paraId="609DDE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2450" w:type="dxa"/>
            <w:shd w:val="clear" w:color="auto" w:fill="FFFFCC"/>
            <w:noWrap/>
            <w:vAlign w:val="center"/>
            <w:hideMark/>
          </w:tcPr>
          <w:p w14:paraId="237C52C7"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73806B7D" w14:textId="77777777" w:rsidR="0093077B" w:rsidRPr="00FF5F12" w:rsidRDefault="0093077B" w:rsidP="000520BA">
            <w:pPr>
              <w:spacing w:after="0" w:line="240" w:lineRule="auto"/>
              <w:jc w:val="center"/>
              <w:rPr>
                <w:rFonts w:ascii="Calibri" w:hAnsi="Calibri" w:cs="Calibri"/>
                <w:b/>
                <w:bCs/>
                <w:sz w:val="18"/>
                <w:szCs w:val="18"/>
              </w:rPr>
            </w:pPr>
            <w:r w:rsidRPr="00FF5F12">
              <w:rPr>
                <w:rFonts w:ascii="Calibri" w:hAnsi="Calibri" w:cs="Calibri"/>
                <w:bCs/>
                <w:sz w:val="18"/>
                <w:szCs w:val="18"/>
              </w:rPr>
              <w:t>N / E</w:t>
            </w:r>
          </w:p>
        </w:tc>
        <w:tc>
          <w:tcPr>
            <w:tcW w:w="0" w:type="auto"/>
            <w:shd w:val="clear" w:color="auto" w:fill="FFFFCC"/>
            <w:noWrap/>
            <w:vAlign w:val="center"/>
          </w:tcPr>
          <w:p w14:paraId="20A89A6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628A4911" w14:textId="5B393825"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7F37AB17" w14:textId="50839224"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73C4F835"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672ED82"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620E6F90"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6D240B" w:rsidRPr="00FF5F12" w14:paraId="594A6927" w14:textId="77777777" w:rsidTr="003B4949">
        <w:trPr>
          <w:trHeight w:val="99"/>
          <w:jc w:val="center"/>
        </w:trPr>
        <w:tc>
          <w:tcPr>
            <w:tcW w:w="421" w:type="dxa"/>
            <w:shd w:val="clear" w:color="000000" w:fill="D9E1F2"/>
            <w:vAlign w:val="center"/>
          </w:tcPr>
          <w:p w14:paraId="20037593"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2450" w:type="dxa"/>
            <w:shd w:val="clear" w:color="000000" w:fill="D9E1F2"/>
            <w:noWrap/>
            <w:vAlign w:val="center"/>
            <w:hideMark/>
          </w:tcPr>
          <w:p w14:paraId="3FC24F5C" w14:textId="318EC775" w:rsidR="00495E73" w:rsidRPr="00FF5F12" w:rsidRDefault="00495E73"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0" w:type="auto"/>
            <w:shd w:val="clear" w:color="000000" w:fill="D9E1F2"/>
            <w:vAlign w:val="center"/>
          </w:tcPr>
          <w:p w14:paraId="1C6B56CA" w14:textId="77777777" w:rsidR="00495E73" w:rsidRPr="00FF5F12" w:rsidRDefault="00495E73" w:rsidP="00C52D65">
            <w:pPr>
              <w:spacing w:after="0" w:line="240" w:lineRule="auto"/>
              <w:jc w:val="center"/>
              <w:rPr>
                <w:rFonts w:ascii="Calibri" w:hAnsi="Calibri" w:cs="Calibri"/>
                <w:b/>
                <w:bCs/>
                <w:sz w:val="18"/>
                <w:szCs w:val="18"/>
              </w:rPr>
            </w:pPr>
          </w:p>
        </w:tc>
        <w:tc>
          <w:tcPr>
            <w:tcW w:w="0" w:type="auto"/>
            <w:shd w:val="clear" w:color="000000" w:fill="D9E1F2"/>
            <w:noWrap/>
            <w:vAlign w:val="center"/>
          </w:tcPr>
          <w:p w14:paraId="5CED391B"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vAlign w:val="center"/>
          </w:tcPr>
          <w:p w14:paraId="5EB4F229"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noWrap/>
            <w:vAlign w:val="center"/>
          </w:tcPr>
          <w:p w14:paraId="13B4A3B8" w14:textId="7021E0AB" w:rsidR="00495E73" w:rsidRPr="00FF5F12" w:rsidRDefault="00495E73" w:rsidP="00C52D65">
            <w:pPr>
              <w:spacing w:after="0" w:line="240" w:lineRule="auto"/>
              <w:jc w:val="center"/>
              <w:rPr>
                <w:rFonts w:ascii="Calibri" w:hAnsi="Calibri" w:cs="Calibri"/>
                <w:b/>
                <w:bCs/>
                <w:color w:val="000000"/>
                <w:sz w:val="18"/>
                <w:szCs w:val="18"/>
              </w:rPr>
            </w:pPr>
          </w:p>
        </w:tc>
        <w:tc>
          <w:tcPr>
            <w:tcW w:w="1849" w:type="dxa"/>
            <w:shd w:val="clear" w:color="000000" w:fill="D9E1F2"/>
            <w:noWrap/>
            <w:vAlign w:val="center"/>
          </w:tcPr>
          <w:p w14:paraId="63F093FA"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1F69D961"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560" w:type="dxa"/>
            <w:shd w:val="clear" w:color="000000" w:fill="D9E1F2"/>
            <w:vAlign w:val="center"/>
          </w:tcPr>
          <w:p w14:paraId="3AC525DF" w14:textId="77777777" w:rsidR="00495E73" w:rsidRPr="00FF5F12" w:rsidRDefault="00495E73" w:rsidP="00C52D65">
            <w:pPr>
              <w:spacing w:after="0" w:line="240" w:lineRule="auto"/>
              <w:jc w:val="center"/>
              <w:rPr>
                <w:rFonts w:ascii="Calibri" w:hAnsi="Calibri" w:cs="Calibri"/>
                <w:b/>
                <w:bCs/>
                <w:color w:val="000000"/>
                <w:sz w:val="18"/>
                <w:szCs w:val="18"/>
              </w:rPr>
            </w:pPr>
          </w:p>
        </w:tc>
      </w:tr>
    </w:tbl>
    <w:p w14:paraId="2329D526" w14:textId="77777777" w:rsidR="00D14FCE" w:rsidRPr="00FF5F12" w:rsidRDefault="00D14FCE" w:rsidP="00D14FCE"/>
    <w:p w14:paraId="27668136" w14:textId="29733738" w:rsidR="00505562" w:rsidRPr="00FF5F12" w:rsidRDefault="00505562" w:rsidP="00505562">
      <w:r w:rsidRPr="00FF5F12">
        <w:t xml:space="preserve">Pentru </w:t>
      </w:r>
      <w:r w:rsidRPr="00FF5F12">
        <w:rPr>
          <w:u w:val="single"/>
        </w:rPr>
        <w:t>completarea Tabelului B)</w:t>
      </w:r>
      <w:r w:rsidRPr="00FF5F12">
        <w:t xml:space="preserve"> se vor urmari </w:t>
      </w:r>
      <w:r w:rsidRPr="00FF5F12">
        <w:rPr>
          <w:u w:val="single"/>
        </w:rPr>
        <w:t>explicatiile prezentate in Tabelul 2</w:t>
      </w:r>
      <w:r w:rsidRPr="00FF5F12">
        <w:t xml:space="preserve"> de mai jos.</w:t>
      </w:r>
    </w:p>
    <w:p w14:paraId="04D887D2" w14:textId="77777777" w:rsidR="00505562" w:rsidRPr="00FF5F12" w:rsidRDefault="00505562" w:rsidP="00505562"/>
    <w:p w14:paraId="01DF48FA" w14:textId="5B2C9D67" w:rsidR="00505562" w:rsidRPr="00FF5F12" w:rsidRDefault="00505562" w:rsidP="00505562">
      <w:r w:rsidRPr="00FF5F12">
        <w:rPr>
          <w:b/>
        </w:rPr>
        <w:t>Tabel 2.</w:t>
      </w:r>
      <w:r w:rsidRPr="00FF5F12">
        <w:rPr>
          <w:bCs/>
        </w:rPr>
        <w:t xml:space="preserve"> Explicatii privind completarea </w:t>
      </w:r>
      <w:r w:rsidRPr="00FF5F12">
        <w:rPr>
          <w:bCs/>
          <w:i/>
          <w:iCs/>
          <w:u w:val="single"/>
        </w:rPr>
        <w:t>Tabelului B) Extinderi semnificative/ Sisteme noi de colectare si epurare a apelor uzate</w:t>
      </w:r>
    </w:p>
    <w:tbl>
      <w:tblPr>
        <w:tblStyle w:val="TableGrid"/>
        <w:tblW w:w="0" w:type="auto"/>
        <w:tblLook w:val="04A0" w:firstRow="1" w:lastRow="0" w:firstColumn="1" w:lastColumn="0" w:noHBand="0" w:noVBand="1"/>
      </w:tblPr>
      <w:tblGrid>
        <w:gridCol w:w="804"/>
        <w:gridCol w:w="7435"/>
        <w:gridCol w:w="5322"/>
      </w:tblGrid>
      <w:tr w:rsidR="00505562" w:rsidRPr="00FF5F12" w14:paraId="5F3AA79F" w14:textId="77777777" w:rsidTr="00C52D65">
        <w:trPr>
          <w:trHeight w:val="154"/>
          <w:tblHeader/>
        </w:trPr>
        <w:tc>
          <w:tcPr>
            <w:tcW w:w="804" w:type="dxa"/>
            <w:shd w:val="clear" w:color="auto" w:fill="BFBFBF" w:themeFill="background1" w:themeFillShade="BF"/>
            <w:vAlign w:val="center"/>
          </w:tcPr>
          <w:p w14:paraId="6DFF4F72" w14:textId="77777777" w:rsidR="00505562" w:rsidRPr="00FF5F12" w:rsidRDefault="00505562" w:rsidP="00057126">
            <w:pPr>
              <w:jc w:val="center"/>
              <w:rPr>
                <w:b/>
              </w:rPr>
            </w:pPr>
            <w:r w:rsidRPr="00FF5F12">
              <w:rPr>
                <w:b/>
              </w:rPr>
              <w:lastRenderedPageBreak/>
              <w:t>Nr.crt.</w:t>
            </w:r>
          </w:p>
        </w:tc>
        <w:tc>
          <w:tcPr>
            <w:tcW w:w="7435" w:type="dxa"/>
            <w:shd w:val="clear" w:color="auto" w:fill="BFBFBF" w:themeFill="background1" w:themeFillShade="BF"/>
            <w:vAlign w:val="center"/>
          </w:tcPr>
          <w:p w14:paraId="7697C432" w14:textId="77777777" w:rsidR="00505562" w:rsidRPr="00FF5F12" w:rsidRDefault="00505562" w:rsidP="00057126">
            <w:pPr>
              <w:jc w:val="center"/>
              <w:rPr>
                <w:bCs/>
              </w:rPr>
            </w:pPr>
            <w:r w:rsidRPr="00FF5F12">
              <w:rPr>
                <w:b/>
              </w:rPr>
              <w:t>Mod de completare</w:t>
            </w:r>
          </w:p>
        </w:tc>
        <w:tc>
          <w:tcPr>
            <w:tcW w:w="5322" w:type="dxa"/>
            <w:shd w:val="clear" w:color="auto" w:fill="BFBFBF" w:themeFill="background1" w:themeFillShade="BF"/>
            <w:vAlign w:val="center"/>
          </w:tcPr>
          <w:p w14:paraId="374EA5C7" w14:textId="77777777" w:rsidR="00505562" w:rsidRPr="00FF5F12" w:rsidRDefault="00505562" w:rsidP="0042503A">
            <w:pPr>
              <w:pStyle w:val="ListParagraph"/>
              <w:ind w:left="-65"/>
              <w:jc w:val="center"/>
            </w:pPr>
            <w:r w:rsidRPr="00FF5F12">
              <w:rPr>
                <w:b/>
              </w:rPr>
              <w:t>Corespondenta cu documentele SF-ului</w:t>
            </w:r>
          </w:p>
        </w:tc>
      </w:tr>
      <w:tr w:rsidR="00505562" w:rsidRPr="00FF5F12" w14:paraId="65D6B9A6" w14:textId="77777777" w:rsidTr="00057126">
        <w:trPr>
          <w:trHeight w:val="933"/>
        </w:trPr>
        <w:tc>
          <w:tcPr>
            <w:tcW w:w="13561" w:type="dxa"/>
            <w:gridSpan w:val="3"/>
            <w:vAlign w:val="center"/>
          </w:tcPr>
          <w:p w14:paraId="683D60EA" w14:textId="77777777" w:rsidR="00505562" w:rsidRPr="00FF5F12" w:rsidRDefault="00505562" w:rsidP="00057126">
            <w:pPr>
              <w:jc w:val="both"/>
              <w:rPr>
                <w:b/>
                <w:bCs/>
              </w:rPr>
            </w:pPr>
            <w:r w:rsidRPr="00FF5F12">
              <w:rPr>
                <w:b/>
                <w:bCs/>
              </w:rPr>
              <w:t>NOTA GENERALA:</w:t>
            </w:r>
          </w:p>
          <w:p w14:paraId="15BBEF44" w14:textId="0F60624B" w:rsidR="00505562" w:rsidRPr="00FF5F12" w:rsidRDefault="00505562" w:rsidP="00057126">
            <w:pPr>
              <w:jc w:val="both"/>
            </w:pPr>
            <w:r w:rsidRPr="00FF5F12">
              <w:t>Raportarea la conditi</w:t>
            </w:r>
            <w:r w:rsidR="0046591C" w:rsidRPr="00FF5F12">
              <w:t>a</w:t>
            </w:r>
            <w:r w:rsidRPr="00FF5F12">
              <w:t xml:space="preserve"> specificate anterior </w:t>
            </w:r>
            <w:r w:rsidRPr="00FF5F12">
              <w:rPr>
                <w:b/>
                <w:bCs/>
              </w:rPr>
              <w:t xml:space="preserve">se va face la nivel de </w:t>
            </w:r>
            <w:r w:rsidR="0046591C" w:rsidRPr="00FF5F12">
              <w:rPr>
                <w:b/>
                <w:bCs/>
              </w:rPr>
              <w:t>aglomerare</w:t>
            </w:r>
            <w:r w:rsidRPr="00FF5F12">
              <w:rPr>
                <w:b/>
                <w:bCs/>
              </w:rPr>
              <w:t>/</w:t>
            </w:r>
            <w:r w:rsidR="0046591C" w:rsidRPr="00FF5F12">
              <w:rPr>
                <w:b/>
                <w:bCs/>
              </w:rPr>
              <w:t>cluster</w:t>
            </w:r>
            <w:r w:rsidRPr="00FF5F12">
              <w:rPr>
                <w:b/>
                <w:bCs/>
              </w:rPr>
              <w:t xml:space="preserve"> (dupa caz), </w:t>
            </w:r>
            <w:r w:rsidR="0080609C">
              <w:rPr>
                <w:b/>
                <w:bCs/>
              </w:rPr>
              <w:t xml:space="preserve">deservita de o SEAU, </w:t>
            </w:r>
            <w:r w:rsidRPr="00FF5F12">
              <w:rPr>
                <w:b/>
                <w:bCs/>
              </w:rPr>
              <w:t>la nivelul anului in care lucrarile sunt finalizate / functionale.</w:t>
            </w:r>
          </w:p>
        </w:tc>
      </w:tr>
      <w:tr w:rsidR="00505562" w:rsidRPr="00FF5F12" w14:paraId="49CBB13D" w14:textId="77777777" w:rsidTr="00057126">
        <w:trPr>
          <w:trHeight w:val="933"/>
        </w:trPr>
        <w:tc>
          <w:tcPr>
            <w:tcW w:w="804" w:type="dxa"/>
            <w:vAlign w:val="center"/>
          </w:tcPr>
          <w:p w14:paraId="799D0D1D" w14:textId="77777777" w:rsidR="00505562" w:rsidRPr="00FF5F12" w:rsidRDefault="00505562" w:rsidP="00057126">
            <w:pPr>
              <w:jc w:val="center"/>
            </w:pPr>
            <w:r w:rsidRPr="00FF5F12">
              <w:t>1</w:t>
            </w:r>
          </w:p>
        </w:tc>
        <w:tc>
          <w:tcPr>
            <w:tcW w:w="7435" w:type="dxa"/>
          </w:tcPr>
          <w:p w14:paraId="190CFC63" w14:textId="3EF56E14" w:rsidR="00505562" w:rsidRPr="00FF5F12" w:rsidRDefault="00505562" w:rsidP="00057126">
            <w:pPr>
              <w:jc w:val="both"/>
            </w:pPr>
            <w:r w:rsidRPr="00FF5F12">
              <w:t>Coloanele se vor completa dupa cum urmeaza:</w:t>
            </w:r>
          </w:p>
          <w:p w14:paraId="688CDA57" w14:textId="180A5A04" w:rsidR="00902536" w:rsidRPr="00FF5F12" w:rsidRDefault="00902536" w:rsidP="00C52D65">
            <w:pPr>
              <w:pStyle w:val="ListParagraph"/>
              <w:numPr>
                <w:ilvl w:val="0"/>
                <w:numId w:val="17"/>
              </w:numPr>
              <w:jc w:val="both"/>
            </w:pPr>
            <w:r w:rsidRPr="00FF5F12">
              <w:t>in coloana (</w:t>
            </w:r>
            <w:r w:rsidR="005A0000">
              <w:t>2</w:t>
            </w:r>
            <w:r w:rsidRPr="00FF5F12">
              <w:t>) se va trece tipul de sistem (nou sau extinderi), in conformitate cu investitiile prevazute in SF in Cap. 9.</w:t>
            </w:r>
          </w:p>
          <w:p w14:paraId="223B1658" w14:textId="602C02F9" w:rsidR="00505562" w:rsidRPr="00FF5F12" w:rsidRDefault="00505562" w:rsidP="00057126">
            <w:pPr>
              <w:pStyle w:val="ListParagraph"/>
              <w:numPr>
                <w:ilvl w:val="0"/>
                <w:numId w:val="17"/>
              </w:numPr>
              <w:jc w:val="both"/>
            </w:pPr>
            <w:r w:rsidRPr="00FF5F12">
              <w:t>in coloan</w:t>
            </w:r>
            <w:r w:rsidR="00902536" w:rsidRPr="00FF5F12">
              <w:t>a</w:t>
            </w:r>
            <w:r w:rsidRPr="00FF5F12">
              <w:t xml:space="preserve"> (</w:t>
            </w:r>
            <w:r w:rsidR="005A0000">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tcPr>
          <w:p w14:paraId="4FD4E02C" w14:textId="2B323D2D" w:rsidR="00505562" w:rsidRPr="00FF5F12" w:rsidRDefault="00505562" w:rsidP="00057126">
            <w:pPr>
              <w:pStyle w:val="ListParagraph"/>
              <w:ind w:left="-65"/>
              <w:jc w:val="both"/>
              <w:rPr>
                <w:bCs/>
              </w:rPr>
            </w:pPr>
            <w:r w:rsidRPr="00FF5F12">
              <w:rPr>
                <w:bCs/>
              </w:rPr>
              <w:t>Datele de intrare vor fi preluate din Capitolul 9 din SF sau din fisierele in care sunt centralizati indicatorii fizici</w:t>
            </w:r>
            <w:r w:rsidR="00EE75CB">
              <w:rPr>
                <w:bCs/>
              </w:rPr>
              <w:t>, devize pe obiect</w:t>
            </w:r>
            <w:r w:rsidRPr="00FF5F12">
              <w:rPr>
                <w:bCs/>
              </w:rPr>
              <w:t>.</w:t>
            </w:r>
          </w:p>
          <w:p w14:paraId="34A8C649" w14:textId="77777777" w:rsidR="00505562" w:rsidRPr="00FF5F12" w:rsidRDefault="00505562" w:rsidP="00057126">
            <w:pPr>
              <w:pStyle w:val="ListParagraph"/>
              <w:ind w:left="-65"/>
              <w:jc w:val="both"/>
              <w:rPr>
                <w:bCs/>
              </w:rPr>
            </w:pPr>
          </w:p>
        </w:tc>
      </w:tr>
      <w:tr w:rsidR="00505562" w:rsidRPr="00FF5F12" w14:paraId="2FC33510" w14:textId="77777777" w:rsidTr="00057126">
        <w:trPr>
          <w:trHeight w:val="472"/>
        </w:trPr>
        <w:tc>
          <w:tcPr>
            <w:tcW w:w="804" w:type="dxa"/>
            <w:vAlign w:val="center"/>
          </w:tcPr>
          <w:p w14:paraId="54B98542" w14:textId="03188929" w:rsidR="00505562" w:rsidRPr="00FF5F12" w:rsidRDefault="00A242FE" w:rsidP="00057126">
            <w:pPr>
              <w:jc w:val="center"/>
            </w:pPr>
            <w:r w:rsidRPr="00FF5F12">
              <w:t>2</w:t>
            </w:r>
          </w:p>
        </w:tc>
        <w:tc>
          <w:tcPr>
            <w:tcW w:w="7435" w:type="dxa"/>
          </w:tcPr>
          <w:p w14:paraId="6C3A0F7D" w14:textId="137AFB27" w:rsidR="00505562" w:rsidRPr="00FF5F12" w:rsidRDefault="00505562" w:rsidP="00057126">
            <w:pPr>
              <w:pStyle w:val="ListParagraph"/>
              <w:numPr>
                <w:ilvl w:val="0"/>
                <w:numId w:val="17"/>
              </w:numPr>
              <w:jc w:val="both"/>
              <w:rPr>
                <w:b/>
              </w:rPr>
            </w:pPr>
            <w:r w:rsidRPr="00FF5F12">
              <w:t>in Coloana (</w:t>
            </w:r>
            <w:r w:rsidR="005A0000">
              <w:t>4</w:t>
            </w:r>
            <w:r w:rsidRPr="00FF5F12">
              <w:t xml:space="preserve">) se va completa </w:t>
            </w:r>
            <w:r w:rsidRPr="00FF5F12">
              <w:rPr>
                <w:b/>
                <w:bCs/>
              </w:rPr>
              <w:t>Consumul total anual</w:t>
            </w:r>
            <w:r w:rsidRPr="00FF5F12">
              <w:t xml:space="preserve"> </w:t>
            </w:r>
            <w:r w:rsidRPr="00FF5F12">
              <w:rPr>
                <w:b/>
                <w:bCs/>
              </w:rPr>
              <w:t xml:space="preserve">de energie electrica </w:t>
            </w:r>
            <w:r w:rsidRPr="00FF5F12">
              <w:t xml:space="preserve">in sistemul de </w:t>
            </w:r>
            <w:r w:rsidR="00A242FE" w:rsidRPr="00FF5F12">
              <w:t>canalizare</w:t>
            </w:r>
            <w:r w:rsidRPr="00FF5F12">
              <w:t xml:space="preserve"> in anul in care lucrarile sunt finalizate/functionale</w:t>
            </w:r>
            <w:r w:rsidR="00703584" w:rsidRPr="00FF5F12">
              <w:t>,</w:t>
            </w:r>
            <w:r w:rsidRPr="00FF5F12">
              <w:t xml:space="preserve"> in kWh/an.</w:t>
            </w:r>
          </w:p>
        </w:tc>
        <w:tc>
          <w:tcPr>
            <w:tcW w:w="5322" w:type="dxa"/>
          </w:tcPr>
          <w:p w14:paraId="0A711870" w14:textId="627E9F14" w:rsidR="00EE75CB" w:rsidRPr="00EE75CB" w:rsidRDefault="00505562" w:rsidP="00EE75CB">
            <w:pPr>
              <w:pStyle w:val="ListParagraph"/>
              <w:ind w:left="-65"/>
              <w:jc w:val="both"/>
              <w:rPr>
                <w:bCs/>
              </w:rPr>
            </w:pPr>
            <w:r w:rsidRPr="00FF5F12">
              <w:rPr>
                <w:bCs/>
              </w:rPr>
              <w:t xml:space="preserve">Datele de intrare vor fi preluate din Capitolul 9 din SF </w:t>
            </w:r>
            <w:r w:rsidR="00EE75CB">
              <w:rPr>
                <w:bCs/>
              </w:rPr>
              <w:t>-</w:t>
            </w:r>
            <w:r w:rsidR="00EE75CB" w:rsidRPr="00FF5F12">
              <w:rPr>
                <w:bCs/>
              </w:rPr>
              <w:t xml:space="preserve"> </w:t>
            </w:r>
            <w:r w:rsidRPr="00FF5F12">
              <w:rPr>
                <w:bCs/>
              </w:rPr>
              <w:t xml:space="preserve">subcapitolul </w:t>
            </w:r>
            <w:r w:rsidR="00EE75CB">
              <w:rPr>
                <w:bCs/>
              </w:rPr>
              <w:t>referitor la</w:t>
            </w:r>
            <w:r w:rsidR="00EE75CB" w:rsidRPr="00FF5F12">
              <w:rPr>
                <w:bCs/>
              </w:rPr>
              <w:t xml:space="preserve"> </w:t>
            </w:r>
            <w:r w:rsidRPr="00FF5F12">
              <w:rPr>
                <w:bCs/>
              </w:rPr>
              <w:t>impact</w:t>
            </w:r>
            <w:r w:rsidR="00EE75CB">
              <w:rPr>
                <w:bCs/>
              </w:rPr>
              <w:t>ul</w:t>
            </w:r>
            <w:r w:rsidRPr="00FF5F12">
              <w:rPr>
                <w:bCs/>
              </w:rPr>
              <w:t xml:space="preserve"> al proiectului</w:t>
            </w:r>
            <w:r w:rsidR="00EE75CB">
              <w:rPr>
                <w:bCs/>
              </w:rPr>
              <w:t xml:space="preserve"> in ceea ce priveste costurile de operare si consumurile de energie, fisierele de calcul a consumurilor de energie, </w:t>
            </w:r>
            <w:r w:rsidRPr="00FF5F12">
              <w:rPr>
                <w:bCs/>
              </w:rPr>
              <w:t>sau din fisierele in care sunt centralizati indicatorii de eficienta energetica.</w:t>
            </w:r>
          </w:p>
        </w:tc>
      </w:tr>
      <w:tr w:rsidR="00A242FE" w:rsidRPr="00FF5F12" w14:paraId="027BC34A" w14:textId="77777777" w:rsidTr="00057126">
        <w:trPr>
          <w:trHeight w:val="937"/>
        </w:trPr>
        <w:tc>
          <w:tcPr>
            <w:tcW w:w="804" w:type="dxa"/>
            <w:vAlign w:val="center"/>
          </w:tcPr>
          <w:p w14:paraId="6ED77F60" w14:textId="64B6DEF8" w:rsidR="00A242FE" w:rsidRPr="00FF5F12" w:rsidRDefault="00A242FE" w:rsidP="00A242FE">
            <w:pPr>
              <w:jc w:val="center"/>
            </w:pPr>
            <w:r w:rsidRPr="00FF5F12">
              <w:t>3</w:t>
            </w:r>
          </w:p>
        </w:tc>
        <w:tc>
          <w:tcPr>
            <w:tcW w:w="7435" w:type="dxa"/>
          </w:tcPr>
          <w:p w14:paraId="5C3E7A89" w14:textId="2EA99C08" w:rsidR="00A242FE" w:rsidRPr="00FF5F12" w:rsidRDefault="00A242FE" w:rsidP="00A242FE">
            <w:pPr>
              <w:pStyle w:val="ListParagraph"/>
              <w:numPr>
                <w:ilvl w:val="0"/>
                <w:numId w:val="17"/>
              </w:numPr>
              <w:jc w:val="both"/>
              <w:rPr>
                <w:b/>
              </w:rPr>
            </w:pPr>
            <w:r w:rsidRPr="00FF5F12">
              <w:t>in Coloana (</w:t>
            </w:r>
            <w:r w:rsidR="005A0000">
              <w:t>5</w:t>
            </w:r>
            <w:r w:rsidRPr="00FF5F12">
              <w:t xml:space="preserve">) se va completa </w:t>
            </w:r>
            <w:r w:rsidRPr="00FF5F12">
              <w:rPr>
                <w:b/>
                <w:bCs/>
              </w:rPr>
              <w:t xml:space="preserve">Cantitatea totala anuala de energie electrica produsa </w:t>
            </w:r>
            <w:r w:rsidRPr="00FF5F12">
              <w:t>in sistemul de canalizare in anul in care lucrarile sunt finalizate/functionale</w:t>
            </w:r>
            <w:r w:rsidR="00703584" w:rsidRPr="00FF5F12">
              <w:t>,</w:t>
            </w:r>
            <w:r w:rsidRPr="00FF5F12">
              <w:t xml:space="preserve"> in kWh/an.</w:t>
            </w:r>
          </w:p>
        </w:tc>
        <w:tc>
          <w:tcPr>
            <w:tcW w:w="5322" w:type="dxa"/>
          </w:tcPr>
          <w:p w14:paraId="63EFD2ED" w14:textId="2C670FED" w:rsidR="00A242FE" w:rsidRPr="00FF5F12" w:rsidRDefault="00A242FE" w:rsidP="00A242FE">
            <w:pPr>
              <w:pStyle w:val="ListParagraph"/>
              <w:ind w:left="-65"/>
              <w:jc w:val="both"/>
              <w:rPr>
                <w:bCs/>
              </w:rPr>
            </w:pPr>
            <w:r w:rsidRPr="00FF5F12">
              <w:rPr>
                <w:bCs/>
              </w:rPr>
              <w:t xml:space="preserve">Datele de intrare vor fi preluate din Capitolul 9 din SF </w:t>
            </w:r>
            <w:r w:rsidR="00997485">
              <w:rPr>
                <w:bCs/>
              </w:rPr>
              <w:t>-</w:t>
            </w:r>
            <w:r w:rsidRPr="00FF5F12">
              <w:rPr>
                <w:bCs/>
              </w:rPr>
              <w:t>subcapitolul</w:t>
            </w:r>
            <w:r w:rsidR="00EE75CB">
              <w:rPr>
                <w:bCs/>
              </w:rPr>
              <w:t xml:space="preserve"> referitor la</w:t>
            </w:r>
            <w:r w:rsidRPr="00FF5F12">
              <w:rPr>
                <w:bCs/>
              </w:rPr>
              <w:t xml:space="preserve"> impact</w:t>
            </w:r>
            <w:r w:rsidR="00EE75CB">
              <w:rPr>
                <w:bCs/>
              </w:rPr>
              <w:t>ul</w:t>
            </w:r>
            <w:r w:rsidRPr="00FF5F12">
              <w:rPr>
                <w:bCs/>
              </w:rPr>
              <w:t xml:space="preserve"> proiectului </w:t>
            </w:r>
            <w:r w:rsidR="00EE75CB">
              <w:rPr>
                <w:bCs/>
              </w:rPr>
              <w:t xml:space="preserve">in ceea ce priveste costurile de operare si </w:t>
            </w:r>
            <w:r w:rsidR="00DA6641">
              <w:rPr>
                <w:bCs/>
              </w:rPr>
              <w:t xml:space="preserve">implicit </w:t>
            </w:r>
            <w:r w:rsidR="00EE75CB">
              <w:rPr>
                <w:bCs/>
              </w:rPr>
              <w:t xml:space="preserve">consumurile de energie, fisierele de calcul a consumurilor de energie, </w:t>
            </w:r>
            <w:r w:rsidRPr="00FF5F12">
              <w:rPr>
                <w:bCs/>
              </w:rPr>
              <w:t>sau din fisierele in care sunt centralizati indicatorii de eficienta energetica.</w:t>
            </w:r>
          </w:p>
        </w:tc>
      </w:tr>
      <w:tr w:rsidR="00505562" w:rsidRPr="00FF5F12" w14:paraId="25CACDCF" w14:textId="77777777" w:rsidTr="00057126">
        <w:trPr>
          <w:trHeight w:val="472"/>
        </w:trPr>
        <w:tc>
          <w:tcPr>
            <w:tcW w:w="804" w:type="dxa"/>
            <w:vAlign w:val="center"/>
          </w:tcPr>
          <w:p w14:paraId="60FFA4A7" w14:textId="0C70C7A6" w:rsidR="00505562" w:rsidRPr="00FF5F12" w:rsidRDefault="00A242FE" w:rsidP="00057126">
            <w:pPr>
              <w:jc w:val="center"/>
            </w:pPr>
            <w:r w:rsidRPr="00FF5F12">
              <w:t>4</w:t>
            </w:r>
          </w:p>
        </w:tc>
        <w:tc>
          <w:tcPr>
            <w:tcW w:w="7435" w:type="dxa"/>
          </w:tcPr>
          <w:p w14:paraId="4A5C9268" w14:textId="2C2B76BB" w:rsidR="00505562" w:rsidRPr="00FF5F12" w:rsidRDefault="00505562" w:rsidP="00057126">
            <w:pPr>
              <w:pStyle w:val="ListParagraph"/>
              <w:numPr>
                <w:ilvl w:val="0"/>
                <w:numId w:val="17"/>
              </w:numPr>
              <w:jc w:val="both"/>
              <w:rPr>
                <w:bCs/>
              </w:rPr>
            </w:pPr>
            <w:r w:rsidRPr="00FF5F12">
              <w:rPr>
                <w:bCs/>
              </w:rPr>
              <w:t>In Coloana (</w:t>
            </w:r>
            <w:r w:rsidR="005A0000">
              <w:rPr>
                <w:bCs/>
              </w:rPr>
              <w:t>6</w:t>
            </w:r>
            <w:r w:rsidRPr="00FF5F12">
              <w:rPr>
                <w:bCs/>
              </w:rPr>
              <w:t xml:space="preserve">) se va calcula </w:t>
            </w:r>
            <w:r w:rsidR="00380929" w:rsidRPr="00FF5F12">
              <w:rPr>
                <w:b/>
              </w:rPr>
              <w:t xml:space="preserve">Consumul net de energie </w:t>
            </w:r>
            <w:r w:rsidR="00380929" w:rsidRPr="000520BA">
              <w:rPr>
                <w:bCs/>
              </w:rPr>
              <w:t>dupa Proiect</w:t>
            </w:r>
            <w:r w:rsidR="00380929" w:rsidRPr="00FF5F12">
              <w:rPr>
                <w:b/>
              </w:rPr>
              <w:t xml:space="preserve"> </w:t>
            </w:r>
            <w:r w:rsidRPr="00FF5F12">
              <w:rPr>
                <w:bCs/>
              </w:rPr>
              <w:t>la nivelul sistemului</w:t>
            </w:r>
            <w:r w:rsidR="00703584" w:rsidRPr="00FF5F12">
              <w:rPr>
                <w:bCs/>
              </w:rPr>
              <w:t xml:space="preserve"> </w:t>
            </w:r>
            <w:r w:rsidR="00703584" w:rsidRPr="00FF5F12">
              <w:t>in anul in care lucrarile sunt finalizate/functionale</w:t>
            </w:r>
            <w:r w:rsidRPr="00FF5F12">
              <w:rPr>
                <w:bCs/>
              </w:rPr>
              <w:t xml:space="preserve">, ca </w:t>
            </w:r>
            <w:r w:rsidR="00380929" w:rsidRPr="00FF5F12">
              <w:rPr>
                <w:bCs/>
              </w:rPr>
              <w:t>diferenta</w:t>
            </w:r>
            <w:r w:rsidRPr="00FF5F12">
              <w:rPr>
                <w:bCs/>
              </w:rPr>
              <w:t xml:space="preserve"> dintre valorile din coloan</w:t>
            </w:r>
            <w:r w:rsidR="00380929" w:rsidRPr="00FF5F12">
              <w:rPr>
                <w:bCs/>
              </w:rPr>
              <w:t>ele</w:t>
            </w:r>
            <w:r w:rsidRPr="00FF5F12">
              <w:rPr>
                <w:bCs/>
              </w:rPr>
              <w:t xml:space="preserve"> (</w:t>
            </w:r>
            <w:r w:rsidR="005A0000">
              <w:rPr>
                <w:bCs/>
              </w:rPr>
              <w:t>5</w:t>
            </w:r>
            <w:r w:rsidRPr="00FF5F12">
              <w:rPr>
                <w:bCs/>
              </w:rPr>
              <w:t>) si (</w:t>
            </w:r>
            <w:r w:rsidR="005A0000">
              <w:rPr>
                <w:bCs/>
              </w:rPr>
              <w:t>4</w:t>
            </w:r>
            <w:r w:rsidRPr="00FF5F12">
              <w:rPr>
                <w:bCs/>
              </w:rPr>
              <w:t>):</w:t>
            </w:r>
          </w:p>
          <w:p w14:paraId="5C69744D" w14:textId="0A908E13" w:rsidR="00505562" w:rsidRPr="00FF5F12" w:rsidRDefault="00505562" w:rsidP="00057126">
            <w:pPr>
              <w:jc w:val="both"/>
              <w:rPr>
                <w:rFonts w:eastAsiaTheme="minorEastAsia"/>
                <w:bCs/>
              </w:rPr>
            </w:pPr>
            <m:oMathPara>
              <m:oMath>
                <m:r>
                  <w:rPr>
                    <w:rFonts w:ascii="Cambria Math" w:hAnsi="Cambria Math"/>
                  </w:rPr>
                  <m:t>Cn=Cp-Ct [kWh/an]</m:t>
                </m:r>
              </m:oMath>
            </m:oMathPara>
          </w:p>
          <w:p w14:paraId="549F839D" w14:textId="77777777" w:rsidR="00505562" w:rsidRPr="00FF5F12" w:rsidRDefault="00505562" w:rsidP="00057126">
            <w:pPr>
              <w:jc w:val="both"/>
              <w:rPr>
                <w:rFonts w:eastAsiaTheme="minorEastAsia"/>
                <w:bCs/>
              </w:rPr>
            </w:pPr>
            <w:r w:rsidRPr="00FF5F12">
              <w:rPr>
                <w:rFonts w:eastAsiaTheme="minorEastAsia"/>
                <w:bCs/>
              </w:rPr>
              <w:t>unde:</w:t>
            </w:r>
          </w:p>
          <w:p w14:paraId="06890F7B" w14:textId="5472D39B" w:rsidR="00505562" w:rsidRPr="00FF5F12" w:rsidRDefault="00505562" w:rsidP="00057126">
            <w:pPr>
              <w:pStyle w:val="ListParagraph"/>
              <w:numPr>
                <w:ilvl w:val="0"/>
                <w:numId w:val="17"/>
              </w:numPr>
              <w:jc w:val="both"/>
            </w:pPr>
            <w:r w:rsidRPr="00FF5F12">
              <w:t>C</w:t>
            </w:r>
            <w:r w:rsidR="00BB2342" w:rsidRPr="00FF5F12">
              <w:t>n</w:t>
            </w:r>
            <w:r w:rsidRPr="00FF5F12">
              <w:t xml:space="preserve"> – </w:t>
            </w:r>
            <w:r w:rsidR="00BB2342" w:rsidRPr="00FF5F12">
              <w:t>Consumul net de energie electrica dupa Proiect</w:t>
            </w:r>
            <w:r w:rsidRPr="00FF5F12">
              <w:t xml:space="preserve"> [</w:t>
            </w:r>
            <w:r w:rsidR="00BB2342" w:rsidRPr="00FF5F12">
              <w:t>kWh/an</w:t>
            </w:r>
            <w:r w:rsidRPr="00FF5F12">
              <w:t>] – col. (</w:t>
            </w:r>
            <w:r w:rsidR="005A0000">
              <w:t>6</w:t>
            </w:r>
            <w:r w:rsidRPr="00FF5F12">
              <w:t>);</w:t>
            </w:r>
          </w:p>
          <w:p w14:paraId="5323954F" w14:textId="542CC962" w:rsidR="00505562" w:rsidRPr="00FF5F12" w:rsidRDefault="00505562" w:rsidP="00057126">
            <w:pPr>
              <w:pStyle w:val="ListParagraph"/>
              <w:numPr>
                <w:ilvl w:val="0"/>
                <w:numId w:val="17"/>
              </w:numPr>
              <w:jc w:val="both"/>
            </w:pPr>
            <w:r w:rsidRPr="00FF5F12">
              <w:t>C</w:t>
            </w:r>
            <w:r w:rsidR="00BB2342" w:rsidRPr="00FF5F12">
              <w:t>p</w:t>
            </w:r>
            <w:r w:rsidRPr="00FF5F12">
              <w:t xml:space="preserve"> - </w:t>
            </w:r>
            <w:r w:rsidR="00BB2342" w:rsidRPr="00FF5F12">
              <w:t>Cantitatea totala anuala de energie electrica produsa</w:t>
            </w:r>
            <w:r w:rsidRPr="00FF5F12">
              <w:t xml:space="preserve"> [kWh/an] – col. (</w:t>
            </w:r>
            <w:r w:rsidR="005A0000">
              <w:t>5</w:t>
            </w:r>
            <w:r w:rsidRPr="00FF5F12">
              <w:t>);</w:t>
            </w:r>
          </w:p>
          <w:p w14:paraId="1723D74F" w14:textId="553699E7" w:rsidR="00505562" w:rsidRPr="00FF5F12" w:rsidRDefault="00BB2342" w:rsidP="00057126">
            <w:pPr>
              <w:pStyle w:val="ListParagraph"/>
              <w:numPr>
                <w:ilvl w:val="0"/>
                <w:numId w:val="17"/>
              </w:numPr>
              <w:jc w:val="both"/>
              <w:rPr>
                <w:bCs/>
              </w:rPr>
            </w:pPr>
            <w:r w:rsidRPr="00FF5F12">
              <w:t>Ct</w:t>
            </w:r>
            <w:r w:rsidR="00505562" w:rsidRPr="00FF5F12">
              <w:t xml:space="preserve"> - </w:t>
            </w:r>
            <w:r w:rsidRPr="00FF5F12">
              <w:t>Consumul total anual de energie electrica</w:t>
            </w:r>
            <w:r w:rsidR="00505562" w:rsidRPr="00FF5F12">
              <w:t xml:space="preserve"> [</w:t>
            </w:r>
            <w:r w:rsidRPr="00FF5F12">
              <w:t>kWh/an</w:t>
            </w:r>
            <w:r w:rsidR="00505562" w:rsidRPr="00FF5F12">
              <w:t>] – col. (</w:t>
            </w:r>
            <w:r w:rsidR="005A0000">
              <w:t>4</w:t>
            </w:r>
            <w:r w:rsidR="00505562" w:rsidRPr="00FF5F12">
              <w:t>)</w:t>
            </w:r>
          </w:p>
        </w:tc>
        <w:tc>
          <w:tcPr>
            <w:tcW w:w="5322" w:type="dxa"/>
          </w:tcPr>
          <w:p w14:paraId="5507C2D8" w14:textId="77777777" w:rsidR="00505562" w:rsidRPr="00FF5F12" w:rsidRDefault="00505562" w:rsidP="00057126">
            <w:pPr>
              <w:pStyle w:val="ListParagraph"/>
              <w:ind w:left="-65"/>
              <w:jc w:val="both"/>
              <w:rPr>
                <w:bCs/>
              </w:rPr>
            </w:pPr>
          </w:p>
        </w:tc>
      </w:tr>
      <w:tr w:rsidR="00505562" w:rsidRPr="00FF5F12" w14:paraId="62826A9D" w14:textId="77777777" w:rsidTr="00057126">
        <w:trPr>
          <w:trHeight w:val="472"/>
        </w:trPr>
        <w:tc>
          <w:tcPr>
            <w:tcW w:w="804" w:type="dxa"/>
            <w:vAlign w:val="center"/>
          </w:tcPr>
          <w:p w14:paraId="704642E8" w14:textId="7B9C7D41" w:rsidR="00505562" w:rsidRPr="00FF5F12" w:rsidRDefault="00A242FE" w:rsidP="00057126">
            <w:pPr>
              <w:jc w:val="center"/>
            </w:pPr>
            <w:r w:rsidRPr="00FF5F12">
              <w:t>5</w:t>
            </w:r>
          </w:p>
        </w:tc>
        <w:tc>
          <w:tcPr>
            <w:tcW w:w="7435" w:type="dxa"/>
          </w:tcPr>
          <w:p w14:paraId="5281ADC6" w14:textId="4B453AD4" w:rsidR="00505562" w:rsidRPr="00FF5F12" w:rsidRDefault="00505562" w:rsidP="00057126">
            <w:pPr>
              <w:pStyle w:val="ListParagraph"/>
              <w:numPr>
                <w:ilvl w:val="0"/>
                <w:numId w:val="17"/>
              </w:numPr>
              <w:jc w:val="both"/>
            </w:pPr>
            <w:r w:rsidRPr="00FF5F12">
              <w:t>In coloanele (</w:t>
            </w:r>
            <w:r w:rsidR="005A0000">
              <w:t>7</w:t>
            </w:r>
            <w:r w:rsidRPr="00FF5F12">
              <w:t>) si (</w:t>
            </w:r>
            <w:r w:rsidR="005A0000">
              <w:t>8</w:t>
            </w:r>
            <w:r w:rsidRPr="00FF5F12">
              <w:t xml:space="preserve">) se vor </w:t>
            </w:r>
            <w:r w:rsidR="008C710D">
              <w:t>completa valorile</w:t>
            </w:r>
            <w:r w:rsidRPr="00FF5F12">
              <w:t xml:space="preserve"> de investitie, in costuri curente</w:t>
            </w:r>
            <w:r w:rsidR="004333BA" w:rsidRPr="00FF5F12">
              <w:t>,</w:t>
            </w:r>
            <w:r w:rsidRPr="00FF5F12">
              <w:t xml:space="preserve"> in conformitate cu devizul general.</w:t>
            </w:r>
          </w:p>
        </w:tc>
        <w:tc>
          <w:tcPr>
            <w:tcW w:w="5322" w:type="dxa"/>
          </w:tcPr>
          <w:p w14:paraId="53F4698F" w14:textId="77777777" w:rsidR="00505562" w:rsidRPr="00FF5F12" w:rsidRDefault="00505562" w:rsidP="00057126">
            <w:pPr>
              <w:jc w:val="both"/>
              <w:rPr>
                <w:bCs/>
              </w:rPr>
            </w:pPr>
            <w:r w:rsidRPr="00FF5F12">
              <w:rPr>
                <w:bCs/>
              </w:rPr>
              <w:t>Deviz general/deviz pe obiect – preturile de investitie vor exprimate in euro preturi curente fara TVA si reprezinta investitia de baza (cap 4 inclusiv cap. 1 si 2).</w:t>
            </w:r>
          </w:p>
        </w:tc>
      </w:tr>
    </w:tbl>
    <w:p w14:paraId="4040F6CE" w14:textId="63B6B63F" w:rsidR="00505562" w:rsidRDefault="00505562" w:rsidP="00505562">
      <w:pPr>
        <w:jc w:val="both"/>
        <w:rPr>
          <w:rFonts w:ascii="Arial" w:hAnsi="Arial" w:cs="Arial"/>
        </w:rPr>
      </w:pPr>
    </w:p>
    <w:p w14:paraId="4671E6AE" w14:textId="324390EE" w:rsidR="001C46A1" w:rsidRPr="005A0000" w:rsidRDefault="005A0000" w:rsidP="001C46A1">
      <w:pPr>
        <w:jc w:val="both"/>
        <w:rPr>
          <w:rFonts w:ascii="Arial" w:hAnsi="Arial" w:cs="Arial"/>
          <w:b/>
          <w:bCs/>
        </w:rPr>
      </w:pPr>
      <w:r w:rsidRPr="005A0000">
        <w:rPr>
          <w:rFonts w:ascii="Arial" w:hAnsi="Arial" w:cs="Arial"/>
          <w:b/>
          <w:bCs/>
        </w:rPr>
        <w:t>Concluzii la E</w:t>
      </w:r>
      <w:r w:rsidRPr="003B4949">
        <w:rPr>
          <w:rFonts w:ascii="Arial" w:hAnsi="Arial" w:cs="Arial"/>
          <w:b/>
        </w:rPr>
        <w:t>xtinderi semnificative / Sisteme noi de colectare si epurare a apelor uzate</w:t>
      </w:r>
      <w:r>
        <w:rPr>
          <w:rFonts w:ascii="Arial" w:hAnsi="Arial" w:cs="Arial"/>
          <w:b/>
        </w:rPr>
        <w:t xml:space="preserve">: </w:t>
      </w:r>
      <w:r w:rsidR="001C46A1" w:rsidRPr="005A0000">
        <w:rPr>
          <w:rFonts w:ascii="Arial" w:hAnsi="Arial" w:cs="Arial"/>
          <w:b/>
          <w:bCs/>
        </w:rPr>
        <w:t>Pe baza indicatorului „</w:t>
      </w:r>
      <w:r w:rsidR="001C46A1" w:rsidRPr="005A0000">
        <w:rPr>
          <w:rFonts w:ascii="Arial" w:hAnsi="Arial" w:cs="Arial"/>
          <w:b/>
          <w:bCs/>
          <w:i/>
          <w:iCs/>
        </w:rPr>
        <w:t>Consumul net de energie</w:t>
      </w:r>
      <w:r w:rsidR="001C46A1" w:rsidRPr="005A0000">
        <w:rPr>
          <w:rFonts w:ascii="Arial" w:hAnsi="Arial" w:cs="Arial"/>
          <w:b/>
          <w:bCs/>
        </w:rPr>
        <w:t>” se va stabili daca masurile propuse indeplinesc conditia de eficienta energetica ceruta de PDD.</w:t>
      </w:r>
    </w:p>
    <w:p w14:paraId="7164E353" w14:textId="77777777" w:rsidR="001C46A1" w:rsidRPr="00FF5F12" w:rsidRDefault="001C46A1" w:rsidP="00505562">
      <w:pPr>
        <w:jc w:val="both"/>
        <w:rPr>
          <w:rFonts w:ascii="Arial" w:hAnsi="Arial" w:cs="Arial"/>
        </w:rPr>
      </w:pPr>
    </w:p>
    <w:p w14:paraId="213011C4" w14:textId="3CB71C59" w:rsidR="005E63A4" w:rsidRPr="00FF5F12" w:rsidRDefault="005E63A4" w:rsidP="00703584">
      <w:pPr>
        <w:pStyle w:val="Heading2"/>
        <w:numPr>
          <w:ilvl w:val="1"/>
          <w:numId w:val="14"/>
        </w:numPr>
        <w:tabs>
          <w:tab w:val="num" w:pos="666"/>
        </w:tabs>
        <w:ind w:left="666" w:hanging="666"/>
      </w:pPr>
      <w:r w:rsidRPr="00FF5F12">
        <w:t>Reabilitar</w:t>
      </w:r>
      <w:r w:rsidR="00703584" w:rsidRPr="00FF5F12">
        <w:t>i</w:t>
      </w:r>
      <w:r w:rsidRPr="00FF5F12">
        <w:t xml:space="preserve"> </w:t>
      </w:r>
      <w:r w:rsidR="00E9138C" w:rsidRPr="00FF5F12">
        <w:t xml:space="preserve">de </w:t>
      </w:r>
      <w:r w:rsidRPr="00FF5F12">
        <w:t>sisteme</w:t>
      </w:r>
    </w:p>
    <w:p w14:paraId="4C264500" w14:textId="38E50753" w:rsidR="005E63A4" w:rsidRPr="00FF5F12" w:rsidRDefault="00703584" w:rsidP="00B63330">
      <w:pPr>
        <w:pStyle w:val="Heading2"/>
        <w:numPr>
          <w:ilvl w:val="3"/>
          <w:numId w:val="14"/>
        </w:numPr>
      </w:pPr>
      <w:r w:rsidRPr="00FF5F12">
        <w:t xml:space="preserve">Sisteme de alimentare cu apa </w:t>
      </w:r>
    </w:p>
    <w:p w14:paraId="7331DEB3" w14:textId="515808A2" w:rsidR="005E63A4" w:rsidRPr="00FF5F12" w:rsidRDefault="008C710D" w:rsidP="005E63A4">
      <w:pPr>
        <w:jc w:val="both"/>
        <w:rPr>
          <w:rFonts w:ascii="Arial" w:hAnsi="Arial" w:cs="Arial"/>
        </w:rPr>
      </w:pPr>
      <w:r>
        <w:rPr>
          <w:rFonts w:ascii="Arial" w:hAnsi="Arial" w:cs="Arial"/>
        </w:rPr>
        <w:t>P</w:t>
      </w:r>
      <w:r w:rsidRPr="00FF5F12">
        <w:rPr>
          <w:rFonts w:ascii="Arial" w:hAnsi="Arial" w:cs="Arial"/>
        </w:rPr>
        <w:t>entru a se incadra in criteriile PDD de eficienta</w:t>
      </w:r>
      <w:r>
        <w:rPr>
          <w:rFonts w:ascii="Arial" w:hAnsi="Arial" w:cs="Arial"/>
        </w:rPr>
        <w:t>, investitiile propuse, care constau in reabilitarea</w:t>
      </w:r>
      <w:r w:rsidRPr="00FF5F12">
        <w:rPr>
          <w:rFonts w:ascii="Arial" w:hAnsi="Arial" w:cs="Arial"/>
        </w:rPr>
        <w:t xml:space="preserve"> </w:t>
      </w:r>
      <w:r>
        <w:rPr>
          <w:rFonts w:ascii="Arial" w:hAnsi="Arial" w:cs="Arial"/>
        </w:rPr>
        <w:t>s</w:t>
      </w:r>
      <w:r w:rsidRPr="00FF5F12">
        <w:rPr>
          <w:rFonts w:ascii="Arial" w:hAnsi="Arial" w:cs="Arial"/>
        </w:rPr>
        <w:t>istemel</w:t>
      </w:r>
      <w:r>
        <w:rPr>
          <w:rFonts w:ascii="Arial" w:hAnsi="Arial" w:cs="Arial"/>
        </w:rPr>
        <w:t>or</w:t>
      </w:r>
      <w:r w:rsidRPr="00FF5F12">
        <w:rPr>
          <w:rFonts w:ascii="Arial" w:hAnsi="Arial" w:cs="Arial"/>
        </w:rPr>
        <w:t xml:space="preserve"> </w:t>
      </w:r>
      <w:r w:rsidR="005E63A4" w:rsidRPr="00FF5F12">
        <w:rPr>
          <w:rFonts w:ascii="Arial" w:hAnsi="Arial" w:cs="Arial"/>
        </w:rPr>
        <w:t xml:space="preserve">de alimentare cu apa </w:t>
      </w:r>
      <w:r w:rsidR="00CD055E" w:rsidRPr="00FF5F12">
        <w:rPr>
          <w:rFonts w:ascii="Arial" w:hAnsi="Arial" w:cs="Arial"/>
        </w:rPr>
        <w:t>(fie prin reabilitarea conductelor de aducțiune</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transport</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retelelor de distribuție / STAP - masuri de reabilitare care sa conduca la reducerea consumului tehnologic)</w:t>
      </w:r>
      <w:r w:rsidR="005E63A4" w:rsidRPr="00FF5F12">
        <w:rPr>
          <w:rFonts w:ascii="Arial" w:hAnsi="Arial" w:cs="Arial"/>
        </w:rPr>
        <w:t xml:space="preserve">, </w:t>
      </w:r>
      <w:r w:rsidR="005A0000">
        <w:rPr>
          <w:rFonts w:ascii="Arial" w:hAnsi="Arial" w:cs="Arial"/>
        </w:rPr>
        <w:t>,</w:t>
      </w:r>
      <w:r w:rsidR="005E63A4" w:rsidRPr="00FF5F12">
        <w:rPr>
          <w:rFonts w:ascii="Arial" w:hAnsi="Arial" w:cs="Arial"/>
        </w:rPr>
        <w:t xml:space="preserve"> trebuie sa indeplineasca </w:t>
      </w:r>
      <w:r w:rsidR="005E63A4" w:rsidRPr="00FF5F12">
        <w:rPr>
          <w:rFonts w:ascii="Arial" w:hAnsi="Arial" w:cs="Arial"/>
          <w:b/>
          <w:bCs/>
        </w:rPr>
        <w:t>cel putin una din urmatoarele conditii</w:t>
      </w:r>
      <w:r w:rsidR="005E63A4" w:rsidRPr="00FF5F12">
        <w:rPr>
          <w:rFonts w:ascii="Arial" w:hAnsi="Arial" w:cs="Arial"/>
        </w:rPr>
        <w:t xml:space="preserve">: </w:t>
      </w:r>
    </w:p>
    <w:p w14:paraId="2099B758" w14:textId="39500E76" w:rsidR="005A0000" w:rsidRDefault="005E6FC4" w:rsidP="005E63A4">
      <w:pPr>
        <w:pStyle w:val="ListParagraph"/>
        <w:numPr>
          <w:ilvl w:val="0"/>
          <w:numId w:val="15"/>
        </w:numPr>
        <w:jc w:val="both"/>
        <w:rPr>
          <w:rFonts w:ascii="Arial" w:hAnsi="Arial" w:cs="Arial"/>
        </w:rPr>
      </w:pPr>
      <w:r w:rsidRPr="00FF5F12">
        <w:rPr>
          <w:rFonts w:ascii="Arial" w:hAnsi="Arial" w:cs="Arial"/>
        </w:rPr>
        <w:t>activitatea de reabilitare să reducă pierderile de apa cu peste 20%</w:t>
      </w:r>
      <w:r w:rsidR="005E63A4" w:rsidRPr="00FF5F12">
        <w:rPr>
          <w:rFonts w:ascii="Arial" w:hAnsi="Arial" w:cs="Arial"/>
        </w:rPr>
        <w:t xml:space="preserve">, </w:t>
      </w:r>
    </w:p>
    <w:p w14:paraId="170FFD99" w14:textId="3E676BA7" w:rsidR="005E63A4" w:rsidRPr="00FF5F12" w:rsidRDefault="005E63A4" w:rsidP="003B4949">
      <w:pPr>
        <w:pStyle w:val="ListParagraph"/>
        <w:jc w:val="both"/>
        <w:rPr>
          <w:rFonts w:ascii="Arial" w:hAnsi="Arial" w:cs="Arial"/>
        </w:rPr>
      </w:pPr>
      <w:r w:rsidRPr="00FF5F12">
        <w:rPr>
          <w:rFonts w:ascii="Arial" w:hAnsi="Arial" w:cs="Arial"/>
        </w:rPr>
        <w:t xml:space="preserve">sau </w:t>
      </w:r>
    </w:p>
    <w:p w14:paraId="4340A865" w14:textId="551BE3D2" w:rsidR="005E63A4" w:rsidRPr="00FF5F12" w:rsidRDefault="005E6FC4" w:rsidP="005E63A4">
      <w:pPr>
        <w:pStyle w:val="ListParagraph"/>
        <w:numPr>
          <w:ilvl w:val="0"/>
          <w:numId w:val="15"/>
        </w:numPr>
        <w:jc w:val="both"/>
        <w:rPr>
          <w:rFonts w:ascii="Arial" w:hAnsi="Arial" w:cs="Arial"/>
        </w:rPr>
      </w:pPr>
      <w:r w:rsidRPr="00FF5F12">
        <w:rPr>
          <w:rFonts w:ascii="Arial" w:hAnsi="Arial" w:cs="Arial"/>
        </w:rPr>
        <w:t>activitatea de reabilitare să scadă consumul mediu de energie cu peste 20%</w:t>
      </w:r>
    </w:p>
    <w:p w14:paraId="228908F4" w14:textId="4F479604" w:rsidR="005E63A4" w:rsidRPr="00FF5F12" w:rsidRDefault="005E63A4" w:rsidP="005E63A4">
      <w:pPr>
        <w:jc w:val="both"/>
        <w:rPr>
          <w:rFonts w:ascii="Arial" w:hAnsi="Arial" w:cs="Arial"/>
        </w:rPr>
      </w:pPr>
      <w:r w:rsidRPr="00FF5F12">
        <w:rPr>
          <w:rFonts w:ascii="Arial" w:hAnsi="Arial" w:cs="Arial"/>
        </w:rPr>
        <w:t xml:space="preserve">Pentru </w:t>
      </w:r>
      <w:r w:rsidR="008C710D">
        <w:rPr>
          <w:rFonts w:ascii="Arial" w:hAnsi="Arial" w:cs="Arial"/>
        </w:rPr>
        <w:t xml:space="preserve">simplificarea si uniformizarea </w:t>
      </w:r>
      <w:r w:rsidRPr="00FF5F12">
        <w:rPr>
          <w:rFonts w:ascii="Arial" w:hAnsi="Arial" w:cs="Arial"/>
        </w:rPr>
        <w:t xml:space="preserve"> verificarii incadrarii in criteriile de eficienta PDD, se v</w:t>
      </w:r>
      <w:r w:rsidR="00F86E5B" w:rsidRPr="00FF5F12">
        <w:rPr>
          <w:rFonts w:ascii="Arial" w:hAnsi="Arial" w:cs="Arial"/>
        </w:rPr>
        <w:t>a</w:t>
      </w:r>
      <w:r w:rsidRPr="00FF5F12">
        <w:rPr>
          <w:rFonts w:ascii="Arial" w:hAnsi="Arial" w:cs="Arial"/>
        </w:rPr>
        <w:t xml:space="preserve"> realiza </w:t>
      </w:r>
      <w:r w:rsidR="00F86E5B" w:rsidRPr="00FF5F12">
        <w:rPr>
          <w:rFonts w:ascii="Arial" w:hAnsi="Arial" w:cs="Arial"/>
        </w:rPr>
        <w:t xml:space="preserve">cate </w:t>
      </w:r>
      <w:r w:rsidRPr="00FF5F12">
        <w:rPr>
          <w:rFonts w:ascii="Arial" w:hAnsi="Arial" w:cs="Arial"/>
        </w:rPr>
        <w:t>un tabel centralizator</w:t>
      </w:r>
      <w:r w:rsidR="00F86E5B" w:rsidRPr="00FF5F12">
        <w:rPr>
          <w:rFonts w:ascii="Arial" w:hAnsi="Arial" w:cs="Arial"/>
        </w:rPr>
        <w:t xml:space="preserve"> pentru fiecare criteriu individual. In cele ce urmeaza vor fi exemplificate tabelele centralizatoare C1 si C2:</w:t>
      </w:r>
    </w:p>
    <w:p w14:paraId="7EFDA968" w14:textId="58992869" w:rsidR="00F86E5B" w:rsidRPr="00FF5F12" w:rsidRDefault="00F86E5B" w:rsidP="00F86E5B">
      <w:pPr>
        <w:pStyle w:val="ListParagraph"/>
        <w:numPr>
          <w:ilvl w:val="0"/>
          <w:numId w:val="18"/>
        </w:numPr>
        <w:jc w:val="both"/>
        <w:rPr>
          <w:rFonts w:ascii="Arial" w:hAnsi="Arial" w:cs="Arial"/>
        </w:rPr>
      </w:pPr>
      <w:r w:rsidRPr="00FF5F12">
        <w:rPr>
          <w:rFonts w:ascii="Arial" w:hAnsi="Arial" w:cs="Arial"/>
        </w:rPr>
        <w:t>Tabel centralizator C.1) pentru indeplinirea criteriului de reducere a pierderilor;</w:t>
      </w:r>
    </w:p>
    <w:p w14:paraId="4AB4DF74" w14:textId="722448B4" w:rsidR="00F86E5B" w:rsidRPr="00FF5F12" w:rsidRDefault="00F86E5B" w:rsidP="00F86E5B">
      <w:pPr>
        <w:pStyle w:val="ListParagraph"/>
        <w:numPr>
          <w:ilvl w:val="0"/>
          <w:numId w:val="18"/>
        </w:numPr>
        <w:jc w:val="both"/>
        <w:rPr>
          <w:rFonts w:ascii="Arial" w:hAnsi="Arial" w:cs="Arial"/>
        </w:rPr>
      </w:pPr>
      <w:r w:rsidRPr="00FF5F12">
        <w:rPr>
          <w:rFonts w:ascii="Arial" w:hAnsi="Arial" w:cs="Arial"/>
        </w:rPr>
        <w:t>Tabel centralizator C.2) pentru indeplinirea criteriului de reducere a energiei consumate;</w:t>
      </w:r>
    </w:p>
    <w:p w14:paraId="7E293F72" w14:textId="0FB2FB11" w:rsidR="005E63A4" w:rsidRPr="00FF5F12" w:rsidRDefault="00F86E5B" w:rsidP="005E63A4">
      <w:pPr>
        <w:jc w:val="both"/>
        <w:rPr>
          <w:rFonts w:ascii="Arial" w:hAnsi="Arial" w:cs="Arial"/>
        </w:rPr>
      </w:pPr>
      <w:r w:rsidRPr="00FF5F12">
        <w:rPr>
          <w:rFonts w:ascii="Arial" w:hAnsi="Arial" w:cs="Arial"/>
        </w:rPr>
        <w:t>precum si modul de completare a acestora.</w:t>
      </w:r>
    </w:p>
    <w:p w14:paraId="123D9740" w14:textId="263D4F9A" w:rsidR="00A525F8" w:rsidRPr="00FF5F12" w:rsidRDefault="00A525F8" w:rsidP="005E63A4">
      <w:pPr>
        <w:jc w:val="both"/>
        <w:rPr>
          <w:rFonts w:ascii="Arial" w:hAnsi="Arial" w:cs="Arial"/>
        </w:rPr>
      </w:pPr>
    </w:p>
    <w:p w14:paraId="08401843" w14:textId="5475B706" w:rsidR="00A525F8" w:rsidRPr="00FF5F12" w:rsidRDefault="00A525F8" w:rsidP="00A525F8">
      <w:pPr>
        <w:rPr>
          <w:b/>
        </w:rPr>
      </w:pPr>
      <w:r w:rsidRPr="00FF5F12">
        <w:rPr>
          <w:b/>
        </w:rPr>
        <w:t xml:space="preserve">C.1) </w:t>
      </w:r>
      <w:bookmarkStart w:id="0" w:name="_Hlk131581828"/>
      <w:r w:rsidRPr="00FF5F12">
        <w:rPr>
          <w:b/>
        </w:rPr>
        <w:t xml:space="preserve">Reabilitare conducte </w:t>
      </w:r>
      <w:r w:rsidR="000B611E">
        <w:rPr>
          <w:b/>
        </w:rPr>
        <w:t xml:space="preserve">de </w:t>
      </w:r>
      <w:r w:rsidRPr="00FF5F12">
        <w:rPr>
          <w:b/>
        </w:rPr>
        <w:t>aductiune/transport/retele de distributie aferente sistemelor de alimentare cu apa</w:t>
      </w:r>
      <w:bookmarkEnd w:id="0"/>
      <w:r w:rsidR="003D19A2" w:rsidRPr="00FF5F12">
        <w:rPr>
          <w:b/>
        </w:rPr>
        <w:t xml:space="preserve"> in vederea reducerii pierderilor</w:t>
      </w:r>
    </w:p>
    <w:tbl>
      <w:tblPr>
        <w:tblW w:w="13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1701"/>
        <w:gridCol w:w="1134"/>
        <w:gridCol w:w="1240"/>
        <w:gridCol w:w="1134"/>
        <w:gridCol w:w="1360"/>
        <w:gridCol w:w="1365"/>
        <w:gridCol w:w="1312"/>
        <w:gridCol w:w="1350"/>
        <w:gridCol w:w="1080"/>
        <w:gridCol w:w="858"/>
        <w:gridCol w:w="900"/>
      </w:tblGrid>
      <w:tr w:rsidR="006703E5" w:rsidRPr="00FF5F12" w14:paraId="55A3C72E" w14:textId="77777777" w:rsidTr="006703E5">
        <w:trPr>
          <w:trHeight w:val="968"/>
          <w:jc w:val="center"/>
        </w:trPr>
        <w:tc>
          <w:tcPr>
            <w:tcW w:w="421" w:type="dxa"/>
            <w:shd w:val="clear" w:color="000000" w:fill="D9E1F2"/>
          </w:tcPr>
          <w:p w14:paraId="1DEF7B83" w14:textId="3F825104"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01" w:type="dxa"/>
            <w:shd w:val="clear" w:color="000000" w:fill="D9E1F2"/>
            <w:hideMark/>
          </w:tcPr>
          <w:p w14:paraId="07621AC6"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Denumire SAA/subsistem/ localitate</w:t>
            </w:r>
          </w:p>
        </w:tc>
        <w:tc>
          <w:tcPr>
            <w:tcW w:w="1134" w:type="dxa"/>
            <w:shd w:val="clear" w:color="000000" w:fill="D9E1F2"/>
            <w:hideMark/>
          </w:tcPr>
          <w:p w14:paraId="6E3B9018"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retea si aductiuni</w:t>
            </w:r>
            <w:r w:rsidR="00CD055E" w:rsidRPr="00FF5F12">
              <w:rPr>
                <w:rFonts w:ascii="Calibri" w:hAnsi="Calibri" w:cs="Calibri"/>
                <w:b/>
                <w:bCs/>
                <w:sz w:val="18"/>
                <w:szCs w:val="18"/>
              </w:rPr>
              <w:t xml:space="preserve"> inainte de proiect</w:t>
            </w:r>
            <w:r w:rsidRPr="00FF5F12">
              <w:rPr>
                <w:rFonts w:ascii="Calibri" w:hAnsi="Calibri" w:cs="Calibri"/>
                <w:b/>
                <w:bCs/>
                <w:sz w:val="18"/>
                <w:szCs w:val="18"/>
              </w:rPr>
              <w:br/>
            </w:r>
            <w:r w:rsidRPr="00FF5F12">
              <w:rPr>
                <w:rFonts w:ascii="Calibri" w:hAnsi="Calibri" w:cs="Calibri"/>
                <w:sz w:val="18"/>
                <w:szCs w:val="18"/>
              </w:rPr>
              <w:t>[km]</w:t>
            </w:r>
          </w:p>
          <w:p w14:paraId="59A9CAA9" w14:textId="452010AA"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1240" w:type="dxa"/>
            <w:shd w:val="clear" w:color="000000" w:fill="D9E1F2"/>
            <w:hideMark/>
          </w:tcPr>
          <w:p w14:paraId="66CDD0F9"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reabilitari retea si aductiuni</w:t>
            </w:r>
            <w:r w:rsidRPr="00FF5F12">
              <w:rPr>
                <w:rFonts w:ascii="Calibri" w:hAnsi="Calibri" w:cs="Calibri"/>
                <w:b/>
                <w:bCs/>
                <w:sz w:val="18"/>
                <w:szCs w:val="18"/>
              </w:rPr>
              <w:br/>
            </w:r>
            <w:r w:rsidRPr="00FF5F12">
              <w:rPr>
                <w:rFonts w:ascii="Calibri" w:hAnsi="Calibri" w:cs="Calibri"/>
                <w:sz w:val="18"/>
                <w:szCs w:val="18"/>
              </w:rPr>
              <w:t>[km]</w:t>
            </w:r>
          </w:p>
          <w:p w14:paraId="61D0A017" w14:textId="60788BD8"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1134" w:type="dxa"/>
            <w:shd w:val="clear" w:color="000000" w:fill="D9E1F2"/>
            <w:hideMark/>
          </w:tcPr>
          <w:p w14:paraId="4086B4A0"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din </w:t>
            </w:r>
            <w:r w:rsidR="006703E5" w:rsidRPr="00FF5F12">
              <w:rPr>
                <w:rFonts w:ascii="Calibri" w:hAnsi="Calibri" w:cs="Calibri"/>
                <w:b/>
                <w:bCs/>
                <w:sz w:val="18"/>
                <w:szCs w:val="18"/>
              </w:rPr>
              <w:t>conducte</w:t>
            </w:r>
            <w:r w:rsidRPr="00FF5F12">
              <w:rPr>
                <w:rFonts w:ascii="Calibri" w:hAnsi="Calibri" w:cs="Calibri"/>
                <w:b/>
                <w:bCs/>
                <w:sz w:val="18"/>
                <w:szCs w:val="18"/>
              </w:rPr>
              <w:t xml:space="preserve"> reabilitat</w:t>
            </w:r>
            <w:r w:rsidR="006703E5" w:rsidRPr="00FF5F12">
              <w:rPr>
                <w:rFonts w:ascii="Calibri" w:hAnsi="Calibri" w:cs="Calibri"/>
                <w:b/>
                <w:bCs/>
                <w:sz w:val="18"/>
                <w:szCs w:val="18"/>
              </w:rPr>
              <w:t>e</w:t>
            </w:r>
            <w:r w:rsidRPr="00FF5F12">
              <w:rPr>
                <w:rFonts w:ascii="Calibri" w:hAnsi="Calibri" w:cs="Calibri"/>
                <w:b/>
                <w:bCs/>
                <w:sz w:val="18"/>
                <w:szCs w:val="18"/>
              </w:rPr>
              <w:br/>
            </w:r>
            <w:r w:rsidRPr="00FF5F12">
              <w:rPr>
                <w:rFonts w:ascii="Calibri" w:hAnsi="Calibri" w:cs="Calibri"/>
                <w:sz w:val="18"/>
                <w:szCs w:val="18"/>
              </w:rPr>
              <w:t>[%]</w:t>
            </w:r>
          </w:p>
          <w:p w14:paraId="1B9A855F" w14:textId="788B4EBC"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sz w:val="18"/>
                <w:szCs w:val="18"/>
              </w:rPr>
              <w:t>Pi</w:t>
            </w:r>
          </w:p>
        </w:tc>
        <w:tc>
          <w:tcPr>
            <w:tcW w:w="1360" w:type="dxa"/>
            <w:shd w:val="clear" w:color="000000" w:fill="D9E1F2"/>
          </w:tcPr>
          <w:p w14:paraId="11FB6063" w14:textId="1342D353"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Volum apa captata/intrata in sistem inainte de proiect (an de baza)</w:t>
            </w:r>
          </w:p>
          <w:p w14:paraId="30CD52AB"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73AD6564" w14:textId="4CE2BA2D" w:rsidR="00E3383B" w:rsidRPr="003B4949" w:rsidRDefault="00E3383B"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365" w:type="dxa"/>
            <w:shd w:val="clear" w:color="000000" w:fill="D9E1F2"/>
            <w:hideMark/>
          </w:tcPr>
          <w:p w14:paraId="12F2DF0D"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Pierderi de apa/ (NRW) inainte de proiect (an de baza)</w:t>
            </w:r>
            <w:r w:rsidRPr="00FF5F12">
              <w:rPr>
                <w:rFonts w:ascii="Calibri" w:hAnsi="Calibri" w:cs="Calibri"/>
                <w:b/>
                <w:bCs/>
                <w:sz w:val="18"/>
                <w:szCs w:val="18"/>
              </w:rPr>
              <w:br/>
            </w: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5E17ACB4" w14:textId="1347E129" w:rsidR="00E3383B" w:rsidRPr="00FF5F12" w:rsidRDefault="00E3383B" w:rsidP="006703E5">
            <w:pPr>
              <w:spacing w:after="0" w:line="240" w:lineRule="auto"/>
              <w:jc w:val="center"/>
              <w:rPr>
                <w:rFonts w:ascii="Calibri" w:hAnsi="Calibri" w:cs="Calibri"/>
                <w:b/>
                <w:bCs/>
                <w:sz w:val="18"/>
                <w:szCs w:val="18"/>
              </w:rPr>
            </w:pPr>
            <w:r>
              <w:rPr>
                <w:rFonts w:ascii="Calibri" w:hAnsi="Calibri" w:cs="Calibri"/>
                <w:b/>
                <w:bCs/>
                <w:sz w:val="18"/>
                <w:szCs w:val="18"/>
              </w:rPr>
              <w:t>P</w:t>
            </w:r>
          </w:p>
        </w:tc>
        <w:tc>
          <w:tcPr>
            <w:tcW w:w="1312" w:type="dxa"/>
            <w:shd w:val="clear" w:color="000000" w:fill="D9E1F2"/>
          </w:tcPr>
          <w:p w14:paraId="4D496D80" w14:textId="245C8294" w:rsidR="00AB4C36" w:rsidRPr="00FF5F12" w:rsidRDefault="00450B8B"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Procentul</w:t>
            </w:r>
            <w:r w:rsidR="00AB4C36" w:rsidRPr="00FF5F12">
              <w:rPr>
                <w:rFonts w:ascii="Calibri" w:hAnsi="Calibri" w:cs="Calibri"/>
                <w:b/>
                <w:bCs/>
                <w:sz w:val="18"/>
                <w:szCs w:val="18"/>
              </w:rPr>
              <w:t xml:space="preserve"> pierderilor</w:t>
            </w:r>
            <w:r w:rsidR="007E72EC" w:rsidRPr="00FF5F12">
              <w:rPr>
                <w:rFonts w:ascii="Calibri" w:hAnsi="Calibri" w:cs="Calibri"/>
                <w:b/>
                <w:bCs/>
                <w:sz w:val="18"/>
                <w:szCs w:val="18"/>
              </w:rPr>
              <w:t>/</w:t>
            </w:r>
            <w:r w:rsidR="00AB4C36" w:rsidRPr="00FF5F12">
              <w:rPr>
                <w:rFonts w:ascii="Calibri" w:hAnsi="Calibri" w:cs="Calibri"/>
                <w:b/>
                <w:bCs/>
                <w:sz w:val="18"/>
                <w:szCs w:val="18"/>
              </w:rPr>
              <w:t xml:space="preserve"> (NRW) inainte de proiect</w:t>
            </w:r>
          </w:p>
          <w:p w14:paraId="50B04EDB" w14:textId="77777777" w:rsidR="00A26CF1"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(an de baza)</w:t>
            </w:r>
            <w:r w:rsidRPr="00FF5F12">
              <w:rPr>
                <w:rFonts w:ascii="Calibri" w:hAnsi="Calibri" w:cs="Calibri"/>
                <w:b/>
                <w:bCs/>
                <w:sz w:val="18"/>
                <w:szCs w:val="18"/>
              </w:rPr>
              <w:br/>
            </w:r>
            <w:r w:rsidRPr="00FF5F12">
              <w:rPr>
                <w:rFonts w:ascii="Calibri" w:hAnsi="Calibri" w:cs="Calibri"/>
                <w:sz w:val="18"/>
                <w:szCs w:val="18"/>
              </w:rPr>
              <w:t>[%]</w:t>
            </w:r>
            <w:r w:rsidR="00A26CF1">
              <w:rPr>
                <w:rFonts w:ascii="Calibri" w:hAnsi="Calibri" w:cs="Calibri"/>
                <w:sz w:val="18"/>
                <w:szCs w:val="18"/>
              </w:rPr>
              <w:t xml:space="preserve"> </w:t>
            </w:r>
          </w:p>
          <w:p w14:paraId="14FAA7DC" w14:textId="76AFC89E" w:rsidR="00AB4C36" w:rsidRPr="00A26CF1" w:rsidRDefault="00A26CF1"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Pp</w:t>
            </w:r>
          </w:p>
        </w:tc>
        <w:tc>
          <w:tcPr>
            <w:tcW w:w="1350" w:type="dxa"/>
            <w:shd w:val="clear" w:color="000000" w:fill="D9E1F2"/>
            <w:hideMark/>
          </w:tcPr>
          <w:p w14:paraId="2B59FABF"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Apa salvata prin reabilitari </w:t>
            </w:r>
            <w:r w:rsidR="00691F1E" w:rsidRPr="00FF5F12">
              <w:rPr>
                <w:rFonts w:ascii="Calibri" w:hAnsi="Calibri" w:cs="Calibri"/>
                <w:b/>
                <w:bCs/>
                <w:sz w:val="18"/>
                <w:szCs w:val="18"/>
              </w:rPr>
              <w:t>conducte</w:t>
            </w:r>
            <w:r w:rsidRPr="00FF5F12">
              <w:rPr>
                <w:rFonts w:ascii="Calibri" w:hAnsi="Calibri" w:cs="Calibri"/>
                <w:b/>
                <w:bCs/>
                <w:sz w:val="18"/>
                <w:szCs w:val="18"/>
              </w:rPr>
              <w:t xml:space="preserve"> cf</w:t>
            </w:r>
            <w:r w:rsidR="00691F1E" w:rsidRPr="00FF5F12">
              <w:rPr>
                <w:rFonts w:ascii="Calibri" w:hAnsi="Calibri" w:cs="Calibri"/>
                <w:b/>
                <w:bCs/>
                <w:sz w:val="18"/>
                <w:szCs w:val="18"/>
              </w:rPr>
              <w:t>.</w:t>
            </w:r>
            <w:r w:rsidRPr="00FF5F12">
              <w:rPr>
                <w:rFonts w:ascii="Calibri" w:hAnsi="Calibri" w:cs="Calibri"/>
                <w:b/>
                <w:bCs/>
                <w:sz w:val="18"/>
                <w:szCs w:val="18"/>
              </w:rPr>
              <w:t xml:space="preserve"> analizei de optiuni</w:t>
            </w:r>
            <w:r w:rsidRPr="00FF5F12">
              <w:rPr>
                <w:rFonts w:ascii="Calibri" w:hAnsi="Calibri" w:cs="Calibri"/>
                <w:b/>
                <w:bCs/>
                <w:sz w:val="18"/>
                <w:szCs w:val="18"/>
              </w:rPr>
              <w:br/>
            </w:r>
            <w:r w:rsidRPr="00FF5F12">
              <w:rPr>
                <w:rFonts w:ascii="Calibri" w:hAnsi="Calibri" w:cs="Calibri"/>
                <w:sz w:val="18"/>
                <w:szCs w:val="18"/>
              </w:rPr>
              <w:t>[m3/an]</w:t>
            </w:r>
          </w:p>
          <w:p w14:paraId="6F066D06" w14:textId="0C5BD06B" w:rsidR="00743EE8" w:rsidRPr="00FF5F12" w:rsidRDefault="00743EE8" w:rsidP="006703E5">
            <w:pPr>
              <w:spacing w:after="0" w:line="240" w:lineRule="auto"/>
              <w:jc w:val="center"/>
              <w:rPr>
                <w:rFonts w:ascii="Calibri" w:hAnsi="Calibri" w:cs="Calibri"/>
                <w:b/>
                <w:bCs/>
                <w:sz w:val="18"/>
                <w:szCs w:val="18"/>
              </w:rPr>
            </w:pPr>
            <w:r>
              <w:rPr>
                <w:rFonts w:ascii="Calibri" w:hAnsi="Calibri" w:cs="Calibri"/>
                <w:b/>
                <w:bCs/>
                <w:sz w:val="18"/>
                <w:szCs w:val="18"/>
              </w:rPr>
              <w:t>Vs</w:t>
            </w:r>
          </w:p>
        </w:tc>
        <w:tc>
          <w:tcPr>
            <w:tcW w:w="1080" w:type="dxa"/>
            <w:shd w:val="clear" w:color="000000" w:fill="D9E1F2"/>
            <w:hideMark/>
          </w:tcPr>
          <w:p w14:paraId="2A84A573"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w:t>
            </w:r>
            <w:r w:rsidR="00033779" w:rsidRPr="00FF5F12">
              <w:rPr>
                <w:rFonts w:ascii="Calibri" w:hAnsi="Calibri" w:cs="Calibri"/>
                <w:b/>
                <w:bCs/>
                <w:sz w:val="18"/>
                <w:szCs w:val="18"/>
              </w:rPr>
              <w:t xml:space="preserve"> de </w:t>
            </w:r>
            <w:r w:rsidRPr="00FF5F12">
              <w:rPr>
                <w:rFonts w:ascii="Calibri" w:hAnsi="Calibri" w:cs="Calibri"/>
                <w:b/>
                <w:bCs/>
                <w:sz w:val="18"/>
                <w:szCs w:val="18"/>
              </w:rPr>
              <w:t>reducere pierderi</w:t>
            </w:r>
            <w:r w:rsidRPr="00FF5F12">
              <w:rPr>
                <w:rFonts w:ascii="Calibri" w:hAnsi="Calibri" w:cs="Calibri"/>
                <w:b/>
                <w:bCs/>
                <w:sz w:val="18"/>
                <w:szCs w:val="18"/>
              </w:rPr>
              <w:br/>
            </w:r>
            <w:r w:rsidRPr="00FF5F12">
              <w:rPr>
                <w:rFonts w:ascii="Calibri" w:hAnsi="Calibri" w:cs="Calibri"/>
                <w:sz w:val="18"/>
                <w:szCs w:val="18"/>
              </w:rPr>
              <w:t>[%]</w:t>
            </w:r>
          </w:p>
          <w:p w14:paraId="649171AB" w14:textId="5FCA1FDF"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bCs/>
                <w:sz w:val="18"/>
                <w:szCs w:val="18"/>
              </w:rPr>
              <w:t>Prp</w:t>
            </w:r>
          </w:p>
        </w:tc>
        <w:tc>
          <w:tcPr>
            <w:tcW w:w="858" w:type="dxa"/>
            <w:shd w:val="clear" w:color="000000" w:fill="D9E1F2"/>
          </w:tcPr>
          <w:p w14:paraId="2EB1F145"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6E538D4" w14:textId="7B81A4CD"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900" w:type="dxa"/>
            <w:shd w:val="clear" w:color="000000" w:fill="D9E1F2"/>
          </w:tcPr>
          <w:p w14:paraId="5B754662"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32C1F369" w14:textId="3D19FE5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FF5F12" w:rsidRPr="00FF5F12" w14:paraId="15E389CB" w14:textId="77777777" w:rsidTr="006703E5">
        <w:trPr>
          <w:trHeight w:val="340"/>
          <w:jc w:val="center"/>
        </w:trPr>
        <w:tc>
          <w:tcPr>
            <w:tcW w:w="421" w:type="dxa"/>
            <w:shd w:val="clear" w:color="000000" w:fill="D9E1F2"/>
            <w:vAlign w:val="center"/>
          </w:tcPr>
          <w:p w14:paraId="071D06DB" w14:textId="74921402" w:rsidR="00A525F8" w:rsidRPr="003B4949" w:rsidRDefault="005A0000" w:rsidP="00057126">
            <w:pPr>
              <w:spacing w:after="0" w:line="240" w:lineRule="auto"/>
              <w:jc w:val="center"/>
              <w:rPr>
                <w:rFonts w:ascii="Calibri" w:hAnsi="Calibri" w:cs="Calibri"/>
                <w:sz w:val="18"/>
                <w:szCs w:val="18"/>
              </w:rPr>
            </w:pPr>
            <w:r>
              <w:rPr>
                <w:rFonts w:ascii="Calibri" w:hAnsi="Calibri" w:cs="Calibri"/>
                <w:sz w:val="18"/>
                <w:szCs w:val="18"/>
              </w:rPr>
              <w:t>(0)</w:t>
            </w:r>
          </w:p>
        </w:tc>
        <w:tc>
          <w:tcPr>
            <w:tcW w:w="1701" w:type="dxa"/>
            <w:shd w:val="clear" w:color="000000" w:fill="D9E1F2"/>
            <w:vAlign w:val="center"/>
          </w:tcPr>
          <w:p w14:paraId="7F9CBC8C" w14:textId="0852E66E"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1</w:t>
            </w:r>
            <w:r w:rsidRPr="00FF5F12">
              <w:rPr>
                <w:rFonts w:ascii="Calibri" w:hAnsi="Calibri" w:cs="Calibri"/>
                <w:bCs/>
                <w:sz w:val="18"/>
                <w:szCs w:val="18"/>
              </w:rPr>
              <w:t>)</w:t>
            </w:r>
          </w:p>
        </w:tc>
        <w:tc>
          <w:tcPr>
            <w:tcW w:w="1134" w:type="dxa"/>
            <w:shd w:val="clear" w:color="000000" w:fill="D9E1F2"/>
            <w:vAlign w:val="center"/>
          </w:tcPr>
          <w:p w14:paraId="3AFA4185" w14:textId="6F5ECEAB"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240" w:type="dxa"/>
            <w:shd w:val="clear" w:color="000000" w:fill="D9E1F2"/>
            <w:vAlign w:val="center"/>
          </w:tcPr>
          <w:p w14:paraId="2DB04C21" w14:textId="232B659E"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3</w:t>
            </w:r>
            <w:r w:rsidRPr="00FF5F12">
              <w:rPr>
                <w:rFonts w:ascii="Calibri" w:hAnsi="Calibri" w:cs="Calibri"/>
                <w:bCs/>
                <w:sz w:val="18"/>
                <w:szCs w:val="18"/>
              </w:rPr>
              <w:t>)</w:t>
            </w:r>
          </w:p>
        </w:tc>
        <w:tc>
          <w:tcPr>
            <w:tcW w:w="1134" w:type="dxa"/>
            <w:shd w:val="clear" w:color="000000" w:fill="D9E1F2"/>
            <w:vAlign w:val="center"/>
          </w:tcPr>
          <w:p w14:paraId="5F656C65" w14:textId="05668602"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4</w:t>
            </w:r>
            <w:r w:rsidRPr="00FF5F12">
              <w:rPr>
                <w:rFonts w:ascii="Calibri" w:hAnsi="Calibri" w:cs="Calibri"/>
                <w:bCs/>
                <w:sz w:val="18"/>
                <w:szCs w:val="18"/>
              </w:rPr>
              <w:t>) = (</w:t>
            </w:r>
            <w:r w:rsidR="005A0000">
              <w:rPr>
                <w:rFonts w:ascii="Calibri" w:hAnsi="Calibri" w:cs="Calibri"/>
                <w:bCs/>
                <w:sz w:val="18"/>
                <w:szCs w:val="18"/>
              </w:rPr>
              <w:t>3</w:t>
            </w: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360" w:type="dxa"/>
            <w:shd w:val="clear" w:color="000000" w:fill="D9E1F2"/>
            <w:vAlign w:val="center"/>
          </w:tcPr>
          <w:p w14:paraId="50FC59CC" w14:textId="492FB22C"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65" w:type="dxa"/>
            <w:shd w:val="clear" w:color="000000" w:fill="D9E1F2"/>
            <w:vAlign w:val="center"/>
          </w:tcPr>
          <w:p w14:paraId="7C0DD1A7" w14:textId="45D32BB5"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p>
        </w:tc>
        <w:tc>
          <w:tcPr>
            <w:tcW w:w="1312" w:type="dxa"/>
            <w:shd w:val="clear" w:color="000000" w:fill="D9E1F2"/>
            <w:vAlign w:val="center"/>
          </w:tcPr>
          <w:p w14:paraId="3930FF1C" w14:textId="2F2509B6"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7</w:t>
            </w: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50" w:type="dxa"/>
            <w:shd w:val="clear" w:color="000000" w:fill="D9E1F2"/>
            <w:vAlign w:val="center"/>
          </w:tcPr>
          <w:p w14:paraId="27B7B05D" w14:textId="3AF24530"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8</w:t>
            </w:r>
            <w:r w:rsidRPr="00FF5F12">
              <w:rPr>
                <w:rFonts w:ascii="Calibri" w:hAnsi="Calibri" w:cs="Calibri"/>
                <w:bCs/>
                <w:sz w:val="18"/>
                <w:szCs w:val="18"/>
              </w:rPr>
              <w:t>)</w:t>
            </w:r>
          </w:p>
        </w:tc>
        <w:tc>
          <w:tcPr>
            <w:tcW w:w="1080" w:type="dxa"/>
            <w:shd w:val="clear" w:color="000000" w:fill="D9E1F2"/>
            <w:vAlign w:val="center"/>
          </w:tcPr>
          <w:p w14:paraId="4CF5956F" w14:textId="1752C67D"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9</w:t>
            </w:r>
            <w:r w:rsidRPr="00FF5F12">
              <w:rPr>
                <w:rFonts w:ascii="Calibri" w:hAnsi="Calibri" w:cs="Calibri"/>
                <w:bCs/>
                <w:sz w:val="18"/>
                <w:szCs w:val="18"/>
              </w:rPr>
              <w:t>) = (</w:t>
            </w:r>
            <w:r w:rsidR="003F2E4B">
              <w:rPr>
                <w:rFonts w:ascii="Calibri" w:hAnsi="Calibri" w:cs="Calibri"/>
                <w:bCs/>
                <w:sz w:val="18"/>
                <w:szCs w:val="18"/>
              </w:rPr>
              <w:t>8</w:t>
            </w:r>
            <w:r w:rsidRPr="00FF5F12">
              <w:rPr>
                <w:rFonts w:ascii="Calibri" w:hAnsi="Calibri" w:cs="Calibri"/>
                <w:bCs/>
                <w:sz w:val="18"/>
                <w:szCs w:val="18"/>
              </w:rPr>
              <w:t>)/(</w:t>
            </w:r>
            <w:r w:rsidR="003F2E4B">
              <w:rPr>
                <w:rFonts w:ascii="Calibri" w:hAnsi="Calibri" w:cs="Calibri"/>
                <w:bCs/>
                <w:sz w:val="18"/>
                <w:szCs w:val="18"/>
              </w:rPr>
              <w:t>5</w:t>
            </w:r>
            <w:r w:rsidRPr="00FF5F12">
              <w:rPr>
                <w:rFonts w:ascii="Calibri" w:hAnsi="Calibri" w:cs="Calibri"/>
                <w:bCs/>
                <w:sz w:val="18"/>
                <w:szCs w:val="18"/>
              </w:rPr>
              <w:t>)</w:t>
            </w:r>
          </w:p>
        </w:tc>
        <w:tc>
          <w:tcPr>
            <w:tcW w:w="858" w:type="dxa"/>
            <w:shd w:val="clear" w:color="000000" w:fill="D9E1F2"/>
            <w:vAlign w:val="center"/>
          </w:tcPr>
          <w:p w14:paraId="04729F44" w14:textId="5D957922"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10</w:t>
            </w:r>
            <w:r w:rsidRPr="00FF5F12">
              <w:rPr>
                <w:rFonts w:ascii="Calibri" w:hAnsi="Calibri" w:cs="Calibri"/>
                <w:bCs/>
                <w:sz w:val="18"/>
                <w:szCs w:val="18"/>
              </w:rPr>
              <w:t>)</w:t>
            </w:r>
          </w:p>
        </w:tc>
        <w:tc>
          <w:tcPr>
            <w:tcW w:w="900" w:type="dxa"/>
            <w:shd w:val="clear" w:color="000000" w:fill="D9E1F2"/>
            <w:vAlign w:val="center"/>
          </w:tcPr>
          <w:p w14:paraId="3C54A24F" w14:textId="4A54F161" w:rsidR="00A525F8" w:rsidRPr="00FF5F12" w:rsidRDefault="00A525F8" w:rsidP="00057126">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sidRPr="00FF5F12">
              <w:rPr>
                <w:rFonts w:ascii="Calibri" w:hAnsi="Calibri" w:cs="Calibri"/>
                <w:bCs/>
                <w:sz w:val="18"/>
                <w:szCs w:val="18"/>
              </w:rPr>
              <w:t>1</w:t>
            </w:r>
            <w:r w:rsidR="003F2E4B">
              <w:rPr>
                <w:rFonts w:ascii="Calibri" w:hAnsi="Calibri" w:cs="Calibri"/>
                <w:bCs/>
                <w:sz w:val="18"/>
                <w:szCs w:val="18"/>
              </w:rPr>
              <w:t>1</w:t>
            </w:r>
            <w:r w:rsidRPr="00FF5F12">
              <w:rPr>
                <w:rFonts w:ascii="Calibri" w:hAnsi="Calibri" w:cs="Calibri"/>
                <w:bCs/>
                <w:sz w:val="18"/>
                <w:szCs w:val="18"/>
              </w:rPr>
              <w:t>)</w:t>
            </w:r>
          </w:p>
        </w:tc>
      </w:tr>
      <w:tr w:rsidR="00FF5F12" w:rsidRPr="00FF5F12" w14:paraId="51990E9D" w14:textId="77777777" w:rsidTr="006703E5">
        <w:trPr>
          <w:trHeight w:val="233"/>
          <w:jc w:val="center"/>
        </w:trPr>
        <w:tc>
          <w:tcPr>
            <w:tcW w:w="421" w:type="dxa"/>
            <w:shd w:val="clear" w:color="auto" w:fill="FFFFCC"/>
            <w:vAlign w:val="center"/>
          </w:tcPr>
          <w:p w14:paraId="5529E319"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01" w:type="dxa"/>
            <w:shd w:val="clear" w:color="auto" w:fill="FFFFCC"/>
            <w:noWrap/>
            <w:vAlign w:val="center"/>
            <w:hideMark/>
          </w:tcPr>
          <w:p w14:paraId="42FA1252" w14:textId="435147C9"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FF5F12">
              <w:rPr>
                <w:rFonts w:ascii="Calibri" w:hAnsi="Calibri" w:cs="Calibri"/>
                <w:color w:val="000000"/>
                <w:sz w:val="18"/>
                <w:szCs w:val="18"/>
              </w:rPr>
              <w:t>localitate</w:t>
            </w:r>
          </w:p>
        </w:tc>
        <w:tc>
          <w:tcPr>
            <w:tcW w:w="1134" w:type="dxa"/>
            <w:shd w:val="clear" w:color="auto" w:fill="FFFFCC"/>
            <w:noWrap/>
            <w:vAlign w:val="center"/>
          </w:tcPr>
          <w:p w14:paraId="0E9D9E4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4FCD85A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8DF1B3"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527E2E2D"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4DBE5F7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1B625B3D"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2752ED4E"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3366A16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349CA2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40DBF6D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02FC22B8" w14:textId="77777777" w:rsidTr="006703E5">
        <w:trPr>
          <w:trHeight w:val="233"/>
          <w:jc w:val="center"/>
        </w:trPr>
        <w:tc>
          <w:tcPr>
            <w:tcW w:w="421" w:type="dxa"/>
            <w:shd w:val="clear" w:color="auto" w:fill="FFFFCC"/>
            <w:vAlign w:val="center"/>
          </w:tcPr>
          <w:p w14:paraId="77D2879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01" w:type="dxa"/>
            <w:shd w:val="clear" w:color="auto" w:fill="FFFFCC"/>
            <w:noWrap/>
            <w:vAlign w:val="center"/>
            <w:hideMark/>
          </w:tcPr>
          <w:p w14:paraId="62A8443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C4D807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74454B0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215D80C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1B211ACC"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600DBDCD"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0A375C6F"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08E1C493"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583F025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44A5DCA"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33FCC41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26BBC8D5" w14:textId="77777777" w:rsidTr="006703E5">
        <w:trPr>
          <w:trHeight w:val="233"/>
          <w:jc w:val="center"/>
        </w:trPr>
        <w:tc>
          <w:tcPr>
            <w:tcW w:w="421" w:type="dxa"/>
            <w:shd w:val="clear" w:color="000000" w:fill="D9E1F2"/>
            <w:vAlign w:val="center"/>
          </w:tcPr>
          <w:p w14:paraId="64D0B5D1"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701" w:type="dxa"/>
            <w:shd w:val="clear" w:color="000000" w:fill="D9E1F2"/>
            <w:noWrap/>
            <w:vAlign w:val="center"/>
            <w:hideMark/>
          </w:tcPr>
          <w:p w14:paraId="35DC093D" w14:textId="777F4900" w:rsidR="00A525F8" w:rsidRPr="00FF5F12" w:rsidRDefault="00A525F8" w:rsidP="00057126">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1134" w:type="dxa"/>
            <w:shd w:val="clear" w:color="000000" w:fill="D9E1F2"/>
            <w:noWrap/>
            <w:vAlign w:val="center"/>
          </w:tcPr>
          <w:p w14:paraId="555B3BBB"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240" w:type="dxa"/>
            <w:shd w:val="clear" w:color="000000" w:fill="D9E1F2"/>
            <w:noWrap/>
            <w:vAlign w:val="center"/>
          </w:tcPr>
          <w:p w14:paraId="280F5538"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6F45087A"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360" w:type="dxa"/>
            <w:shd w:val="clear" w:color="000000" w:fill="D9E1F2"/>
            <w:vAlign w:val="center"/>
          </w:tcPr>
          <w:p w14:paraId="466326EF"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365" w:type="dxa"/>
            <w:shd w:val="clear" w:color="000000" w:fill="D9E1F2"/>
            <w:noWrap/>
            <w:vAlign w:val="center"/>
          </w:tcPr>
          <w:p w14:paraId="64D966FA"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312" w:type="dxa"/>
            <w:shd w:val="clear" w:color="000000" w:fill="D9E1F2"/>
            <w:vAlign w:val="center"/>
          </w:tcPr>
          <w:p w14:paraId="035081F4"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350" w:type="dxa"/>
            <w:shd w:val="clear" w:color="000000" w:fill="D9E1F2"/>
            <w:noWrap/>
            <w:vAlign w:val="center"/>
          </w:tcPr>
          <w:p w14:paraId="42962E27"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1080" w:type="dxa"/>
            <w:shd w:val="clear" w:color="000000" w:fill="D9E1F2"/>
            <w:noWrap/>
            <w:vAlign w:val="center"/>
          </w:tcPr>
          <w:p w14:paraId="16757713"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858" w:type="dxa"/>
            <w:shd w:val="clear" w:color="000000" w:fill="D9E1F2"/>
            <w:vAlign w:val="center"/>
          </w:tcPr>
          <w:p w14:paraId="3365C368" w14:textId="77777777" w:rsidR="00A525F8" w:rsidRPr="00FF5F12" w:rsidRDefault="00A525F8" w:rsidP="00057126">
            <w:pPr>
              <w:spacing w:after="0" w:line="240" w:lineRule="auto"/>
              <w:jc w:val="center"/>
              <w:rPr>
                <w:rFonts w:ascii="Calibri" w:hAnsi="Calibri" w:cs="Calibri"/>
                <w:b/>
                <w:bCs/>
                <w:color w:val="000000"/>
                <w:sz w:val="18"/>
                <w:szCs w:val="18"/>
              </w:rPr>
            </w:pPr>
          </w:p>
        </w:tc>
        <w:tc>
          <w:tcPr>
            <w:tcW w:w="900" w:type="dxa"/>
            <w:shd w:val="clear" w:color="000000" w:fill="D9E1F2"/>
          </w:tcPr>
          <w:p w14:paraId="62064CC3" w14:textId="77777777" w:rsidR="00A525F8" w:rsidRPr="00FF5F12" w:rsidRDefault="00A525F8" w:rsidP="00057126">
            <w:pPr>
              <w:spacing w:after="0" w:line="240" w:lineRule="auto"/>
              <w:jc w:val="center"/>
              <w:rPr>
                <w:rFonts w:ascii="Calibri" w:hAnsi="Calibri" w:cs="Calibri"/>
                <w:b/>
                <w:bCs/>
                <w:color w:val="000000"/>
                <w:sz w:val="18"/>
                <w:szCs w:val="18"/>
              </w:rPr>
            </w:pPr>
          </w:p>
        </w:tc>
      </w:tr>
    </w:tbl>
    <w:p w14:paraId="524D5369" w14:textId="09098436" w:rsidR="00A83EA1" w:rsidRPr="00FF5F12" w:rsidRDefault="00A83EA1" w:rsidP="00A83EA1">
      <w:pPr>
        <w:rPr>
          <w:i/>
        </w:rPr>
      </w:pPr>
      <w:r w:rsidRPr="00FF5F12">
        <w:rPr>
          <w:i/>
        </w:rPr>
        <w:t>*valorile de investitie sunt exprimate in euro preturi curente fara TVA si reprezinta investitia de baza (cap 4 inclusiv cap. 1 si 2) fara inchiderea de DG.</w:t>
      </w:r>
    </w:p>
    <w:p w14:paraId="5FD9B02B" w14:textId="77777777" w:rsidR="005E63A4" w:rsidRPr="00FF5F12" w:rsidRDefault="005E63A4" w:rsidP="005E63A4"/>
    <w:p w14:paraId="3D483D2F" w14:textId="0CF2939E" w:rsidR="005E63A4" w:rsidRPr="00FF5F12" w:rsidRDefault="005E63A4" w:rsidP="005E63A4">
      <w:r w:rsidRPr="00FF5F12">
        <w:t xml:space="preserve">Pentru </w:t>
      </w:r>
      <w:r w:rsidRPr="00FF5F12">
        <w:rPr>
          <w:u w:val="single"/>
        </w:rPr>
        <w:t xml:space="preserve">completarea Tabelului </w:t>
      </w:r>
      <w:r w:rsidR="00A83EA1" w:rsidRPr="00FF5F12">
        <w:rPr>
          <w:u w:val="single"/>
        </w:rPr>
        <w:t>C1</w:t>
      </w:r>
      <w:r w:rsidRPr="00FF5F12">
        <w:rPr>
          <w:u w:val="single"/>
        </w:rPr>
        <w:t>)</w:t>
      </w:r>
      <w:r w:rsidRPr="00FF5F12">
        <w:t xml:space="preserve"> se vor urmari </w:t>
      </w:r>
      <w:r w:rsidRPr="00FF5F12">
        <w:rPr>
          <w:u w:val="single"/>
        </w:rPr>
        <w:t xml:space="preserve">explicatiile prezentate in Tabelul </w:t>
      </w:r>
      <w:r w:rsidR="00A83EA1" w:rsidRPr="00FF5F12">
        <w:rPr>
          <w:u w:val="single"/>
        </w:rPr>
        <w:t>3</w:t>
      </w:r>
      <w:r w:rsidRPr="00FF5F12">
        <w:t xml:space="preserve"> de mai jos.</w:t>
      </w:r>
    </w:p>
    <w:p w14:paraId="0A6CAD86" w14:textId="77777777" w:rsidR="005E63A4" w:rsidRPr="00FF5F12" w:rsidRDefault="005E63A4" w:rsidP="005E63A4"/>
    <w:p w14:paraId="0649AC19" w14:textId="361AFB20" w:rsidR="005E63A4" w:rsidRPr="00FF5F12" w:rsidRDefault="005E63A4" w:rsidP="000B611E">
      <w:pPr>
        <w:jc w:val="both"/>
      </w:pPr>
      <w:r w:rsidRPr="00FF5F12">
        <w:rPr>
          <w:b/>
        </w:rPr>
        <w:t xml:space="preserve">Tabel </w:t>
      </w:r>
      <w:r w:rsidR="00400F6C" w:rsidRPr="00FF5F12">
        <w:rPr>
          <w:b/>
        </w:rPr>
        <w:t>3</w:t>
      </w:r>
      <w:r w:rsidRPr="00FF5F12">
        <w:rPr>
          <w:b/>
        </w:rPr>
        <w:t>.</w:t>
      </w:r>
      <w:r w:rsidRPr="00FF5F12">
        <w:rPr>
          <w:bCs/>
        </w:rPr>
        <w:t xml:space="preserve"> Explicatii privind completarea </w:t>
      </w:r>
      <w:r w:rsidRPr="00FF5F12">
        <w:rPr>
          <w:bCs/>
          <w:i/>
          <w:iCs/>
          <w:u w:val="single"/>
        </w:rPr>
        <w:t xml:space="preserve">Tabelului </w:t>
      </w:r>
      <w:r w:rsidR="00400F6C" w:rsidRPr="00FF5F12">
        <w:rPr>
          <w:bCs/>
          <w:i/>
          <w:iCs/>
          <w:u w:val="single"/>
        </w:rPr>
        <w:t>C.1</w:t>
      </w:r>
      <w:r w:rsidRPr="00FF5F12">
        <w:rPr>
          <w:bCs/>
          <w:i/>
          <w:iCs/>
          <w:u w:val="single"/>
        </w:rPr>
        <w:t xml:space="preserve">) </w:t>
      </w:r>
      <w:r w:rsidR="001D4DEC" w:rsidRPr="00FF5F12">
        <w:rPr>
          <w:bCs/>
          <w:i/>
          <w:iCs/>
          <w:u w:val="single"/>
        </w:rPr>
        <w:t>Reabilitare conducte</w:t>
      </w:r>
      <w:r w:rsidR="000B611E">
        <w:rPr>
          <w:bCs/>
          <w:i/>
          <w:iCs/>
          <w:u w:val="single"/>
        </w:rPr>
        <w:t xml:space="preserve"> de</w:t>
      </w:r>
      <w:r w:rsidR="001D4DEC" w:rsidRPr="00FF5F12">
        <w:rPr>
          <w:bCs/>
          <w:i/>
          <w:iCs/>
          <w:u w:val="single"/>
        </w:rPr>
        <w:t xml:space="preserve"> aductiune/transport/retele de distributie aferente sistemelor de alimentare cu apa in vederea reducerii pierderilor</w:t>
      </w:r>
    </w:p>
    <w:tbl>
      <w:tblPr>
        <w:tblStyle w:val="TableGrid"/>
        <w:tblW w:w="0" w:type="auto"/>
        <w:tblLook w:val="04A0" w:firstRow="1" w:lastRow="0" w:firstColumn="1" w:lastColumn="0" w:noHBand="0" w:noVBand="1"/>
      </w:tblPr>
      <w:tblGrid>
        <w:gridCol w:w="804"/>
        <w:gridCol w:w="7435"/>
        <w:gridCol w:w="5322"/>
      </w:tblGrid>
      <w:tr w:rsidR="00A85A54" w:rsidRPr="00FF5F12" w14:paraId="428CFB74" w14:textId="77777777" w:rsidTr="00057126">
        <w:trPr>
          <w:trHeight w:val="154"/>
          <w:tblHeader/>
        </w:trPr>
        <w:tc>
          <w:tcPr>
            <w:tcW w:w="804" w:type="dxa"/>
            <w:shd w:val="clear" w:color="auto" w:fill="BFBFBF" w:themeFill="background1" w:themeFillShade="BF"/>
            <w:vAlign w:val="center"/>
          </w:tcPr>
          <w:p w14:paraId="1531E652" w14:textId="77777777" w:rsidR="00A85A54" w:rsidRPr="00FF5F12" w:rsidRDefault="00A85A54" w:rsidP="00057126">
            <w:pPr>
              <w:jc w:val="center"/>
              <w:rPr>
                <w:b/>
              </w:rPr>
            </w:pPr>
            <w:r w:rsidRPr="00FF5F12">
              <w:rPr>
                <w:b/>
              </w:rPr>
              <w:t>Nr.crt.</w:t>
            </w:r>
          </w:p>
        </w:tc>
        <w:tc>
          <w:tcPr>
            <w:tcW w:w="7435" w:type="dxa"/>
            <w:shd w:val="clear" w:color="auto" w:fill="BFBFBF" w:themeFill="background1" w:themeFillShade="BF"/>
            <w:vAlign w:val="center"/>
          </w:tcPr>
          <w:p w14:paraId="365D8B58" w14:textId="77777777" w:rsidR="00A85A54" w:rsidRPr="00FF5F12" w:rsidRDefault="00A85A54" w:rsidP="00057126">
            <w:pPr>
              <w:jc w:val="center"/>
              <w:rPr>
                <w:bCs/>
              </w:rPr>
            </w:pPr>
            <w:r w:rsidRPr="00FF5F12">
              <w:rPr>
                <w:b/>
              </w:rPr>
              <w:t>Mod de completare</w:t>
            </w:r>
          </w:p>
        </w:tc>
        <w:tc>
          <w:tcPr>
            <w:tcW w:w="5322" w:type="dxa"/>
            <w:shd w:val="clear" w:color="auto" w:fill="BFBFBF" w:themeFill="background1" w:themeFillShade="BF"/>
            <w:vAlign w:val="center"/>
          </w:tcPr>
          <w:p w14:paraId="3DB77840" w14:textId="0C86E287" w:rsidR="00A85A54" w:rsidRPr="00FF5F12" w:rsidRDefault="00A85A54" w:rsidP="0042503A">
            <w:pPr>
              <w:pStyle w:val="ListParagraph"/>
              <w:ind w:left="-65"/>
              <w:jc w:val="center"/>
            </w:pPr>
            <w:r w:rsidRPr="00FF5F12">
              <w:rPr>
                <w:b/>
              </w:rPr>
              <w:t>Corespondenta cu documentele SF-ului</w:t>
            </w:r>
          </w:p>
        </w:tc>
      </w:tr>
      <w:tr w:rsidR="00A85A54" w:rsidRPr="00FF5F12" w14:paraId="0BBC5C26" w14:textId="77777777" w:rsidTr="00057126">
        <w:trPr>
          <w:trHeight w:val="933"/>
        </w:trPr>
        <w:tc>
          <w:tcPr>
            <w:tcW w:w="13561" w:type="dxa"/>
            <w:gridSpan w:val="3"/>
            <w:vAlign w:val="center"/>
          </w:tcPr>
          <w:p w14:paraId="35976091" w14:textId="77777777" w:rsidR="00A85A54" w:rsidRPr="00FF5F12" w:rsidRDefault="00A85A54" w:rsidP="00057126">
            <w:pPr>
              <w:jc w:val="both"/>
              <w:rPr>
                <w:b/>
                <w:bCs/>
              </w:rPr>
            </w:pPr>
            <w:r w:rsidRPr="00FF5F12">
              <w:rPr>
                <w:b/>
                <w:bCs/>
              </w:rPr>
              <w:t>NOTA GENERALA:</w:t>
            </w:r>
          </w:p>
          <w:p w14:paraId="13E0C792" w14:textId="05392AEC" w:rsidR="00CD055E" w:rsidRPr="00FF5F12" w:rsidRDefault="00CD055E" w:rsidP="00CD055E">
            <w:pPr>
              <w:jc w:val="both"/>
            </w:pPr>
            <w:r w:rsidRPr="00FF5F12">
              <w:t xml:space="preserve">Raportarea se va face la anul de baza din SF, la nivel de </w:t>
            </w:r>
            <w:r w:rsidRPr="00FF5F12">
              <w:rPr>
                <w:u w:val="single"/>
              </w:rPr>
              <w:t>sistem/subsistem/localitate dupa caz</w:t>
            </w:r>
            <w:r w:rsidRPr="00FF5F12">
              <w:t>, in functie de masurile de investitii propuse si de nivelul de detaliere din SF, respectiv unitatea pentru care sunt prezentate balantele de apa / proiectiile de debite. In cazul in care, din prezentarea  prognozelor de apa, in corespondenta cu detalierea situatiei existente din cap 4, rezulta situatii specifice/investitii prin proiecte in derulare, care conduc la modificari semnificative ale prognozelor de apa in perioada pana la finalizarea proiectului fata de anul de baza, se poate analiza si lua in considerare, dupa caz, raportarea la un an intermediar inaintea finalizarii proiectului.</w:t>
            </w:r>
          </w:p>
          <w:p w14:paraId="0B6062D6" w14:textId="160481DC" w:rsidR="00A85A54" w:rsidRPr="00FF5F12" w:rsidRDefault="00CD055E" w:rsidP="00057126">
            <w:pPr>
              <w:jc w:val="both"/>
            </w:pPr>
            <w:r w:rsidRPr="00FF5F12">
              <w:t xml:space="preserve">Evaluarea obiectivului de reducere a pierderilor se va face prin raportarea </w:t>
            </w:r>
            <w:r w:rsidRPr="00FF5F12">
              <w:rPr>
                <w:b/>
              </w:rPr>
              <w:t>volumelor de apa salvata</w:t>
            </w:r>
            <w:r w:rsidRPr="00FF5F12">
              <w:t xml:space="preserve"> ca urmare a masurilor de reabilitare la </w:t>
            </w:r>
            <w:r w:rsidRPr="00FF5F12">
              <w:rPr>
                <w:b/>
              </w:rPr>
              <w:t>volum total apa nefacturata (NRW) inregistrata inainte de proiect</w:t>
            </w:r>
            <w:r w:rsidRPr="00FF5F12">
              <w:t>.</w:t>
            </w:r>
          </w:p>
        </w:tc>
      </w:tr>
      <w:tr w:rsidR="00A85A54" w:rsidRPr="00FF5F12" w14:paraId="405B0E62" w14:textId="77777777" w:rsidTr="00057126">
        <w:trPr>
          <w:trHeight w:val="933"/>
        </w:trPr>
        <w:tc>
          <w:tcPr>
            <w:tcW w:w="804" w:type="dxa"/>
            <w:vAlign w:val="center"/>
          </w:tcPr>
          <w:p w14:paraId="5427DE51" w14:textId="77777777" w:rsidR="00A85A54" w:rsidRPr="00FF5F12" w:rsidRDefault="00A85A54" w:rsidP="00057126">
            <w:pPr>
              <w:jc w:val="center"/>
            </w:pPr>
            <w:r w:rsidRPr="00FF5F12">
              <w:t>1</w:t>
            </w:r>
          </w:p>
        </w:tc>
        <w:tc>
          <w:tcPr>
            <w:tcW w:w="7435" w:type="dxa"/>
          </w:tcPr>
          <w:p w14:paraId="1888B254" w14:textId="77777777" w:rsidR="00A85A54" w:rsidRPr="00FF5F12" w:rsidRDefault="00A85A54" w:rsidP="00057126">
            <w:pPr>
              <w:jc w:val="both"/>
            </w:pPr>
            <w:r w:rsidRPr="00FF5F12">
              <w:t>Coloanele se vor completa dupa cum urmeaza:</w:t>
            </w:r>
          </w:p>
          <w:p w14:paraId="4F2DFF61" w14:textId="3861A322" w:rsidR="00A85A54" w:rsidRPr="00FF5F12" w:rsidRDefault="00A85A54" w:rsidP="00057126">
            <w:pPr>
              <w:pStyle w:val="ListParagraph"/>
              <w:numPr>
                <w:ilvl w:val="0"/>
                <w:numId w:val="17"/>
              </w:numPr>
              <w:jc w:val="both"/>
            </w:pPr>
            <w:r w:rsidRPr="00FF5F12">
              <w:t>in coloanele (</w:t>
            </w:r>
            <w:r w:rsidR="00B00449">
              <w:t>2</w:t>
            </w:r>
            <w:r w:rsidRPr="00FF5F12">
              <w:t>) si (</w:t>
            </w:r>
            <w:r w:rsidR="00B00449">
              <w:t>3</w:t>
            </w:r>
            <w:r w:rsidRPr="00FF5F12">
              <w:t xml:space="preserve">) se vor </w:t>
            </w:r>
            <w:r w:rsidR="00911810">
              <w:t>completa</w:t>
            </w:r>
            <w:r w:rsidR="00911810" w:rsidRPr="00FF5F12">
              <w:t xml:space="preserve"> </w:t>
            </w:r>
            <w:r w:rsidRPr="00FF5F12">
              <w:rPr>
                <w:b/>
                <w:bCs/>
              </w:rPr>
              <w:t>lungimile corespunzatoare</w:t>
            </w:r>
            <w:r w:rsidRPr="00FF5F12">
              <w:t xml:space="preserve"> in km, in conformitate cu </w:t>
            </w:r>
            <w:r w:rsidR="0048484B" w:rsidRPr="00FF5F12">
              <w:t xml:space="preserve">situatia existenta prezentata in Cap. 4 in SF si </w:t>
            </w:r>
            <w:r w:rsidRPr="00FF5F12">
              <w:t>investitiile prevazute in SF in Cap. 9.</w:t>
            </w:r>
          </w:p>
        </w:tc>
        <w:tc>
          <w:tcPr>
            <w:tcW w:w="5322" w:type="dxa"/>
          </w:tcPr>
          <w:p w14:paraId="32AB154A" w14:textId="095F7055" w:rsidR="00A85A54" w:rsidRPr="00FF5F12" w:rsidRDefault="00A85A54" w:rsidP="00057126">
            <w:pPr>
              <w:pStyle w:val="ListParagraph"/>
              <w:ind w:left="-65"/>
              <w:jc w:val="both"/>
              <w:rPr>
                <w:bCs/>
              </w:rPr>
            </w:pPr>
            <w:r w:rsidRPr="00FF5F12">
              <w:rPr>
                <w:bCs/>
              </w:rPr>
              <w:t xml:space="preserve">Datele de intrare vor fi preluate din </w:t>
            </w:r>
            <w:r w:rsidR="0048484B" w:rsidRPr="00FF5F12">
              <w:rPr>
                <w:bCs/>
              </w:rPr>
              <w:t xml:space="preserve">Capitolul 4 si </w:t>
            </w:r>
            <w:r w:rsidRPr="00FF5F12">
              <w:rPr>
                <w:bCs/>
              </w:rPr>
              <w:t>Capitolul 9 din SF sau din fisierele in care sunt centralizati indicatorii fizici</w:t>
            </w:r>
            <w:r w:rsidR="00911810">
              <w:rPr>
                <w:bCs/>
              </w:rPr>
              <w:t>, devizele pe obiect</w:t>
            </w:r>
            <w:r w:rsidRPr="00FF5F12">
              <w:rPr>
                <w:bCs/>
              </w:rPr>
              <w:t>.</w:t>
            </w:r>
          </w:p>
          <w:p w14:paraId="685C84AF" w14:textId="77777777" w:rsidR="00A85A54" w:rsidRPr="00FF5F12" w:rsidRDefault="00A85A54" w:rsidP="00057126">
            <w:pPr>
              <w:pStyle w:val="ListParagraph"/>
              <w:ind w:left="-65"/>
              <w:jc w:val="both"/>
              <w:rPr>
                <w:bCs/>
              </w:rPr>
            </w:pPr>
          </w:p>
        </w:tc>
      </w:tr>
      <w:tr w:rsidR="00A85A54" w:rsidRPr="00FF5F12" w14:paraId="0E6DDF9C" w14:textId="77777777" w:rsidTr="00057126">
        <w:trPr>
          <w:trHeight w:val="2211"/>
        </w:trPr>
        <w:tc>
          <w:tcPr>
            <w:tcW w:w="804" w:type="dxa"/>
            <w:vAlign w:val="center"/>
          </w:tcPr>
          <w:p w14:paraId="00439328" w14:textId="77777777" w:rsidR="00A85A54" w:rsidRPr="00FF5F12" w:rsidRDefault="00A85A54" w:rsidP="00057126">
            <w:pPr>
              <w:jc w:val="center"/>
            </w:pPr>
            <w:r w:rsidRPr="00FF5F12">
              <w:t>2</w:t>
            </w:r>
          </w:p>
        </w:tc>
        <w:tc>
          <w:tcPr>
            <w:tcW w:w="7435" w:type="dxa"/>
          </w:tcPr>
          <w:p w14:paraId="2E658EEA" w14:textId="75708109" w:rsidR="00A85A54" w:rsidRPr="00FF5F12" w:rsidRDefault="00A85A54" w:rsidP="00057126">
            <w:pPr>
              <w:pStyle w:val="ListParagraph"/>
              <w:numPr>
                <w:ilvl w:val="0"/>
                <w:numId w:val="17"/>
              </w:numPr>
              <w:jc w:val="both"/>
            </w:pPr>
            <w:r w:rsidRPr="00FF5F12">
              <w:t>in Coloana (</w:t>
            </w:r>
            <w:r w:rsidR="00B00449">
              <w:t>4</w:t>
            </w:r>
            <w:r w:rsidRPr="00FF5F12">
              <w:t xml:space="preserve">) se va </w:t>
            </w:r>
            <w:r w:rsidR="006703E5" w:rsidRPr="00FF5F12">
              <w:t xml:space="preserve">calcula </w:t>
            </w:r>
            <w:r w:rsidR="00450B8B" w:rsidRPr="00FF5F12">
              <w:rPr>
                <w:b/>
                <w:bCs/>
              </w:rPr>
              <w:t>P</w:t>
            </w:r>
            <w:r w:rsidR="006703E5" w:rsidRPr="00FF5F12">
              <w:rPr>
                <w:b/>
                <w:bCs/>
              </w:rPr>
              <w:t>rocentul de conducte reabilitate</w:t>
            </w:r>
            <w:r w:rsidR="006703E5" w:rsidRPr="00FF5F12">
              <w:t xml:space="preserve"> ca raportul </w:t>
            </w:r>
            <w:r w:rsidR="006703E5" w:rsidRPr="00FF5F12">
              <w:rPr>
                <w:bCs/>
              </w:rPr>
              <w:t>dintre valorile din coloanele (</w:t>
            </w:r>
            <w:r w:rsidR="00B00449">
              <w:rPr>
                <w:bCs/>
              </w:rPr>
              <w:t>3</w:t>
            </w:r>
            <w:r w:rsidR="006703E5" w:rsidRPr="00FF5F12">
              <w:rPr>
                <w:bCs/>
              </w:rPr>
              <w:t>) si (</w:t>
            </w:r>
            <w:r w:rsidR="00B00449">
              <w:rPr>
                <w:bCs/>
              </w:rPr>
              <w:t>2</w:t>
            </w:r>
            <w:r w:rsidR="006703E5" w:rsidRPr="00FF5F12">
              <w:rPr>
                <w:bCs/>
              </w:rPr>
              <w:t>):</w:t>
            </w:r>
          </w:p>
          <w:p w14:paraId="09288113" w14:textId="378ABC8E" w:rsidR="006703E5" w:rsidRPr="00FF5F12" w:rsidRDefault="006703E5" w:rsidP="006703E5">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71EC761D" w14:textId="77777777" w:rsidR="006703E5" w:rsidRPr="00FF5F12" w:rsidRDefault="006703E5" w:rsidP="006703E5">
            <w:pPr>
              <w:jc w:val="both"/>
              <w:rPr>
                <w:rFonts w:eastAsiaTheme="minorEastAsia"/>
                <w:bCs/>
              </w:rPr>
            </w:pPr>
            <w:r w:rsidRPr="00FF5F12">
              <w:rPr>
                <w:rFonts w:eastAsiaTheme="minorEastAsia"/>
                <w:bCs/>
              </w:rPr>
              <w:t>unde:</w:t>
            </w:r>
          </w:p>
          <w:p w14:paraId="177C29ED" w14:textId="781320F7" w:rsidR="006703E5" w:rsidRPr="00FF5F12" w:rsidRDefault="006703E5" w:rsidP="006703E5">
            <w:pPr>
              <w:pStyle w:val="ListParagraph"/>
              <w:numPr>
                <w:ilvl w:val="0"/>
                <w:numId w:val="17"/>
              </w:numPr>
              <w:jc w:val="both"/>
            </w:pPr>
            <w:r w:rsidRPr="00FF5F12">
              <w:t>P</w:t>
            </w:r>
            <w:r w:rsidR="00033779" w:rsidRPr="00FF5F12">
              <w:t>i</w:t>
            </w:r>
            <w:r w:rsidRPr="00FF5F12">
              <w:t xml:space="preserve"> - Procent din conducte reabilitate [%] – col. (</w:t>
            </w:r>
            <w:r w:rsidR="00B00449">
              <w:t>4</w:t>
            </w:r>
            <w:r w:rsidRPr="00FF5F12">
              <w:t>);</w:t>
            </w:r>
          </w:p>
          <w:p w14:paraId="11613873" w14:textId="10E496C0" w:rsidR="006703E5" w:rsidRPr="00FF5F12" w:rsidRDefault="006703E5" w:rsidP="006703E5">
            <w:pPr>
              <w:pStyle w:val="ListParagraph"/>
              <w:numPr>
                <w:ilvl w:val="0"/>
                <w:numId w:val="17"/>
              </w:numPr>
              <w:jc w:val="both"/>
            </w:pPr>
            <w:r w:rsidRPr="00FF5F12">
              <w:t>Lr - Lungime reabilitari retea si aductiuni [km] – col. (</w:t>
            </w:r>
            <w:r w:rsidR="00B00449">
              <w:t>3</w:t>
            </w:r>
            <w:r w:rsidRPr="00FF5F12">
              <w:t>);</w:t>
            </w:r>
          </w:p>
          <w:p w14:paraId="3B7118EF" w14:textId="2C77F055" w:rsidR="006703E5" w:rsidRPr="00FF5F12" w:rsidRDefault="006703E5" w:rsidP="006703E5">
            <w:pPr>
              <w:pStyle w:val="ListParagraph"/>
              <w:numPr>
                <w:ilvl w:val="0"/>
                <w:numId w:val="17"/>
              </w:numPr>
              <w:jc w:val="both"/>
            </w:pPr>
            <w:r w:rsidRPr="00FF5F12">
              <w:t>Le - Lungime retea si aductiuni inainte de proiect [km] – col. (</w:t>
            </w:r>
            <w:r w:rsidR="00B00449">
              <w:t>2</w:t>
            </w:r>
            <w:r w:rsidRPr="00FF5F12">
              <w:t>)</w:t>
            </w:r>
          </w:p>
        </w:tc>
        <w:tc>
          <w:tcPr>
            <w:tcW w:w="5322" w:type="dxa"/>
            <w:vAlign w:val="center"/>
          </w:tcPr>
          <w:p w14:paraId="454F4DF1" w14:textId="5470ED58" w:rsidR="00A85A54" w:rsidRPr="00FF5F12" w:rsidRDefault="00A85A54" w:rsidP="00057126">
            <w:pPr>
              <w:pStyle w:val="ListParagraph"/>
              <w:ind w:left="-65"/>
              <w:jc w:val="both"/>
              <w:rPr>
                <w:i/>
              </w:rPr>
            </w:pPr>
          </w:p>
        </w:tc>
      </w:tr>
      <w:tr w:rsidR="00A85A54" w:rsidRPr="00FF5F12" w14:paraId="759159AE" w14:textId="77777777" w:rsidTr="00057126">
        <w:trPr>
          <w:trHeight w:val="472"/>
        </w:trPr>
        <w:tc>
          <w:tcPr>
            <w:tcW w:w="804" w:type="dxa"/>
            <w:vAlign w:val="center"/>
          </w:tcPr>
          <w:p w14:paraId="28281AF9" w14:textId="77777777" w:rsidR="00A85A54" w:rsidRPr="00FF5F12" w:rsidRDefault="00A85A54" w:rsidP="00057126">
            <w:pPr>
              <w:jc w:val="center"/>
            </w:pPr>
            <w:r w:rsidRPr="00FF5F12">
              <w:t>3</w:t>
            </w:r>
          </w:p>
        </w:tc>
        <w:tc>
          <w:tcPr>
            <w:tcW w:w="7435" w:type="dxa"/>
          </w:tcPr>
          <w:p w14:paraId="259F77E2" w14:textId="104BC9A5" w:rsidR="00A85A54" w:rsidRPr="00FF5F12" w:rsidRDefault="00A85A54" w:rsidP="00057126">
            <w:pPr>
              <w:pStyle w:val="ListParagraph"/>
              <w:numPr>
                <w:ilvl w:val="0"/>
                <w:numId w:val="17"/>
              </w:numPr>
              <w:jc w:val="both"/>
              <w:rPr>
                <w:b/>
              </w:rPr>
            </w:pPr>
            <w:r w:rsidRPr="00FF5F12">
              <w:t>in Coloana (</w:t>
            </w:r>
            <w:r w:rsidR="00B00449">
              <w:t>5</w:t>
            </w:r>
            <w:r w:rsidRPr="00FF5F12">
              <w:t xml:space="preserve">) se va completa </w:t>
            </w:r>
            <w:r w:rsidR="00007B0E" w:rsidRPr="00FF5F12">
              <w:rPr>
                <w:b/>
                <w:bCs/>
              </w:rPr>
              <w:t>Volumul apa captata/intrata in sistemul</w:t>
            </w:r>
            <w:r w:rsidR="00A26CF1">
              <w:rPr>
                <w:b/>
                <w:bCs/>
              </w:rPr>
              <w:t>/subsistemul</w:t>
            </w:r>
            <w:r w:rsidR="00007B0E" w:rsidRPr="00FF5F12">
              <w:rPr>
                <w:b/>
                <w:bCs/>
              </w:rPr>
              <w:t xml:space="preserve"> de alimentare cu apa</w:t>
            </w:r>
            <w:r w:rsidR="006128CF">
              <w:rPr>
                <w:b/>
                <w:bCs/>
              </w:rPr>
              <w:t xml:space="preserve"> analizat</w:t>
            </w:r>
            <w:r w:rsidR="00007B0E" w:rsidRPr="00FF5F12">
              <w:rPr>
                <w:b/>
                <w:bCs/>
              </w:rPr>
              <w:t xml:space="preserve"> inainte de proiect</w:t>
            </w:r>
            <w:r w:rsidR="00A26CF1">
              <w:rPr>
                <w:b/>
                <w:bCs/>
              </w:rPr>
              <w:t xml:space="preserve"> (Vi)</w:t>
            </w:r>
            <w:r w:rsidR="00007B0E" w:rsidRPr="00FF5F12">
              <w:rPr>
                <w:b/>
                <w:bCs/>
              </w:rPr>
              <w:t xml:space="preserve">, </w:t>
            </w:r>
            <w:r w:rsidR="00007B0E" w:rsidRPr="00FF5F12">
              <w:t>in anul de baza,</w:t>
            </w:r>
            <w:r w:rsidRPr="00FF5F12">
              <w:rPr>
                <w:b/>
                <w:bCs/>
              </w:rPr>
              <w:t xml:space="preserve"> </w:t>
            </w:r>
            <w:r w:rsidRPr="00FF5F12">
              <w:t xml:space="preserve">in </w:t>
            </w:r>
            <w:r w:rsidR="00007B0E" w:rsidRPr="00FF5F12">
              <w:t>m</w:t>
            </w:r>
            <w:r w:rsidR="00007B0E" w:rsidRPr="00FF5F12">
              <w:rPr>
                <w:vertAlign w:val="superscript"/>
              </w:rPr>
              <w:t>3</w:t>
            </w:r>
            <w:r w:rsidRPr="00FF5F12">
              <w:t>/an.</w:t>
            </w:r>
          </w:p>
        </w:tc>
        <w:tc>
          <w:tcPr>
            <w:tcW w:w="5322" w:type="dxa"/>
          </w:tcPr>
          <w:p w14:paraId="71C6E022" w14:textId="3B0B8D14" w:rsidR="00A85A54" w:rsidRPr="00FF5F12" w:rsidRDefault="00A85A54" w:rsidP="00057126">
            <w:pPr>
              <w:pStyle w:val="ListParagraph"/>
              <w:ind w:left="-65"/>
              <w:jc w:val="both"/>
              <w:rPr>
                <w:bCs/>
              </w:rPr>
            </w:pPr>
            <w:r w:rsidRPr="00FF5F12">
              <w:rPr>
                <w:bCs/>
              </w:rPr>
              <w:t xml:space="preserve">Datele de intrare vor fi preluate din Capitolul </w:t>
            </w:r>
            <w:r w:rsidR="00007B0E" w:rsidRPr="00FF5F12">
              <w:rPr>
                <w:bCs/>
              </w:rPr>
              <w:t>4</w:t>
            </w:r>
            <w:r w:rsidRPr="00FF5F12">
              <w:rPr>
                <w:bCs/>
              </w:rPr>
              <w:t xml:space="preserve"> din SF </w:t>
            </w:r>
            <w:r w:rsidR="00007B0E" w:rsidRPr="00FF5F12">
              <w:rPr>
                <w:bCs/>
              </w:rPr>
              <w:t>sectiunea corespunzatoare prognozelor, sau din Studiul de balanta a apei</w:t>
            </w:r>
            <w:r w:rsidR="00A26CF1">
              <w:rPr>
                <w:bCs/>
              </w:rPr>
              <w:t>,</w:t>
            </w:r>
            <w:r w:rsidR="00007B0E" w:rsidRPr="00FF5F12">
              <w:rPr>
                <w:bCs/>
              </w:rPr>
              <w:t xml:space="preserve"> sau din </w:t>
            </w:r>
            <w:r w:rsidR="00A26CF1">
              <w:rPr>
                <w:bCs/>
              </w:rPr>
              <w:t>fisierele de calcul ale p</w:t>
            </w:r>
            <w:r w:rsidR="00A26CF1" w:rsidRPr="00FF5F12">
              <w:rPr>
                <w:bCs/>
              </w:rPr>
              <w:t>rognoze</w:t>
            </w:r>
            <w:r w:rsidR="00A26CF1">
              <w:rPr>
                <w:bCs/>
              </w:rPr>
              <w:t xml:space="preserve">lor </w:t>
            </w:r>
            <w:r w:rsidR="00007B0E" w:rsidRPr="00FF5F12">
              <w:rPr>
                <w:bCs/>
              </w:rPr>
              <w:t xml:space="preserve"> volumelor de apa </w:t>
            </w:r>
          </w:p>
        </w:tc>
      </w:tr>
      <w:tr w:rsidR="00A85A54" w:rsidRPr="00FF5F12" w14:paraId="1310FAB3" w14:textId="77777777" w:rsidTr="00057126">
        <w:trPr>
          <w:trHeight w:val="937"/>
        </w:trPr>
        <w:tc>
          <w:tcPr>
            <w:tcW w:w="804" w:type="dxa"/>
            <w:vAlign w:val="center"/>
          </w:tcPr>
          <w:p w14:paraId="642A669D" w14:textId="77777777" w:rsidR="00A85A54" w:rsidRPr="00FF5F12" w:rsidRDefault="00A85A54" w:rsidP="00057126">
            <w:pPr>
              <w:jc w:val="center"/>
            </w:pPr>
            <w:r w:rsidRPr="00FF5F12">
              <w:t>4</w:t>
            </w:r>
          </w:p>
        </w:tc>
        <w:tc>
          <w:tcPr>
            <w:tcW w:w="7435" w:type="dxa"/>
          </w:tcPr>
          <w:p w14:paraId="49AF7F5C" w14:textId="60A6624E" w:rsidR="00A85A54" w:rsidRPr="00FF5F12" w:rsidRDefault="00A85A54" w:rsidP="00057126">
            <w:pPr>
              <w:pStyle w:val="ListParagraph"/>
              <w:numPr>
                <w:ilvl w:val="0"/>
                <w:numId w:val="17"/>
              </w:numPr>
              <w:jc w:val="both"/>
              <w:rPr>
                <w:b/>
              </w:rPr>
            </w:pPr>
            <w:r w:rsidRPr="00FF5F12">
              <w:t>in Coloana (</w:t>
            </w:r>
            <w:r w:rsidR="00B00449">
              <w:t>6</w:t>
            </w:r>
            <w:r w:rsidRPr="00FF5F12">
              <w:t xml:space="preserve">) se va completa </w:t>
            </w:r>
            <w:r w:rsidR="00A26CF1">
              <w:t>volumul de apa alocat</w:t>
            </w:r>
            <w:r w:rsidR="00FD34CD" w:rsidRPr="00FF5F12">
              <w:t xml:space="preserve"> </w:t>
            </w:r>
            <w:r w:rsidR="00007B0E" w:rsidRPr="00FF5F12">
              <w:rPr>
                <w:b/>
                <w:bCs/>
              </w:rPr>
              <w:t>Pierderi</w:t>
            </w:r>
            <w:r w:rsidR="00A26CF1">
              <w:rPr>
                <w:b/>
                <w:bCs/>
              </w:rPr>
              <w:t>lor</w:t>
            </w:r>
            <w:r w:rsidR="00007B0E" w:rsidRPr="00FF5F12">
              <w:rPr>
                <w:b/>
                <w:bCs/>
              </w:rPr>
              <w:t xml:space="preserve"> de apa</w:t>
            </w:r>
            <w:r w:rsidR="006A4ADC">
              <w:rPr>
                <w:b/>
                <w:bCs/>
              </w:rPr>
              <w:t xml:space="preserve"> reale (vezi metodologia ILI)</w:t>
            </w:r>
            <w:r w:rsidR="00007B0E" w:rsidRPr="00FF5F12">
              <w:rPr>
                <w:b/>
                <w:bCs/>
              </w:rPr>
              <w:t xml:space="preserve">/(NRW) inainte de proiect, </w:t>
            </w:r>
            <w:r w:rsidR="00007B0E" w:rsidRPr="00FF5F12">
              <w:t>in anul de baza,</w:t>
            </w:r>
            <w:r w:rsidR="00007B0E" w:rsidRPr="00FF5F12">
              <w:rPr>
                <w:b/>
                <w:bCs/>
              </w:rPr>
              <w:t xml:space="preserve"> </w:t>
            </w:r>
            <w:r w:rsidR="00007B0E" w:rsidRPr="00FF5F12">
              <w:t>in m</w:t>
            </w:r>
            <w:r w:rsidR="00007B0E" w:rsidRPr="00FF5F12">
              <w:rPr>
                <w:vertAlign w:val="superscript"/>
              </w:rPr>
              <w:t>3</w:t>
            </w:r>
            <w:r w:rsidR="00007B0E" w:rsidRPr="00FF5F12">
              <w:t>/an</w:t>
            </w:r>
          </w:p>
        </w:tc>
        <w:tc>
          <w:tcPr>
            <w:tcW w:w="5322" w:type="dxa"/>
          </w:tcPr>
          <w:p w14:paraId="6CB5BC98" w14:textId="318A12CD" w:rsidR="00A85A54" w:rsidRPr="00FF5F12" w:rsidRDefault="00A26CF1" w:rsidP="00057126">
            <w:pPr>
              <w:pStyle w:val="ListParagraph"/>
              <w:ind w:left="-65"/>
              <w:jc w:val="both"/>
              <w:rPr>
                <w:bCs/>
              </w:rPr>
            </w:pPr>
            <w:r>
              <w:rPr>
                <w:b/>
              </w:rPr>
              <w:t>Volumul de apa alocat pierderilor reale/</w:t>
            </w:r>
            <w:r w:rsidR="00007B0E" w:rsidRPr="00FF5F12">
              <w:rPr>
                <w:b/>
              </w:rPr>
              <w:t>NRW</w:t>
            </w:r>
            <w:r w:rsidR="00007B0E" w:rsidRPr="00FF5F12">
              <w:t xml:space="preserve"> (volumul de apa care nu aduce venituri) se va prelua din balantele la nivel de sistem/subsistem/localitate din anul de baza, respectiv din proiectiile volumelor de apa, dupa caz. </w:t>
            </w:r>
            <w:r w:rsidR="00CC1430">
              <w:t>Modul de determinare NRW</w:t>
            </w:r>
            <w:r w:rsidR="00E3383B">
              <w:t xml:space="preserve"> se regaseste in Metodologia din </w:t>
            </w:r>
            <w:r w:rsidR="00E3383B" w:rsidRPr="003B4949">
              <w:rPr>
                <w:highlight w:val="yellow"/>
              </w:rPr>
              <w:t>Anexa ...</w:t>
            </w:r>
            <w:r w:rsidR="00E3383B">
              <w:t xml:space="preserve"> </w:t>
            </w:r>
            <w:r w:rsidR="00007B0E" w:rsidRPr="00FF5F12">
              <w:t xml:space="preserve">Atat NRW cat si volumele de apa salvata se vor considera la acelasi an (de regula anul de baza din SF). </w:t>
            </w:r>
            <w:r w:rsidR="00007B0E" w:rsidRPr="00FF5F12">
              <w:lastRenderedPageBreak/>
              <w:t>Daca exista alte situatii specifice, acestea se vor analiza distinct, in functie de justificarile existente la nivel de SF.</w:t>
            </w:r>
          </w:p>
        </w:tc>
      </w:tr>
      <w:tr w:rsidR="00A85A54" w:rsidRPr="00FF5F12" w14:paraId="72A84152" w14:textId="77777777" w:rsidTr="00057126">
        <w:trPr>
          <w:trHeight w:val="472"/>
        </w:trPr>
        <w:tc>
          <w:tcPr>
            <w:tcW w:w="804" w:type="dxa"/>
            <w:vAlign w:val="center"/>
          </w:tcPr>
          <w:p w14:paraId="0D6E52A9" w14:textId="77777777" w:rsidR="00A85A54" w:rsidRPr="00FF5F12" w:rsidRDefault="00A85A54" w:rsidP="00057126">
            <w:pPr>
              <w:jc w:val="center"/>
            </w:pPr>
            <w:r w:rsidRPr="00FF5F12">
              <w:lastRenderedPageBreak/>
              <w:t>5</w:t>
            </w:r>
          </w:p>
        </w:tc>
        <w:tc>
          <w:tcPr>
            <w:tcW w:w="7435" w:type="dxa"/>
          </w:tcPr>
          <w:p w14:paraId="5C65E89F" w14:textId="55DD9A80" w:rsidR="00A85A54" w:rsidRPr="00FF5F12" w:rsidRDefault="00A85A54" w:rsidP="00FD34CD">
            <w:pPr>
              <w:pStyle w:val="ListParagraph"/>
              <w:numPr>
                <w:ilvl w:val="0"/>
                <w:numId w:val="17"/>
              </w:numPr>
              <w:jc w:val="both"/>
              <w:rPr>
                <w:b/>
              </w:rPr>
            </w:pPr>
            <w:r w:rsidRPr="00FF5F12">
              <w:rPr>
                <w:bCs/>
              </w:rPr>
              <w:t>In Coloana (</w:t>
            </w:r>
            <w:r w:rsidR="00B00449">
              <w:rPr>
                <w:bCs/>
              </w:rPr>
              <w:t>7</w:t>
            </w:r>
            <w:r w:rsidRPr="00FF5F12">
              <w:rPr>
                <w:bCs/>
              </w:rPr>
              <w:t xml:space="preserve">) se va calcula </w:t>
            </w:r>
            <w:r w:rsidR="00450B8B" w:rsidRPr="00FF5F12">
              <w:rPr>
                <w:b/>
              </w:rPr>
              <w:t>Procentul</w:t>
            </w:r>
            <w:r w:rsidR="00FD34CD" w:rsidRPr="00FF5F12">
              <w:rPr>
                <w:b/>
              </w:rPr>
              <w:t xml:space="preserve"> pierderilor</w:t>
            </w:r>
            <w:r w:rsidR="006A4ADC">
              <w:rPr>
                <w:b/>
              </w:rPr>
              <w:t xml:space="preserve"> reale </w:t>
            </w:r>
            <w:r w:rsidR="006A4ADC">
              <w:rPr>
                <w:b/>
                <w:bCs/>
              </w:rPr>
              <w:t>(vezi metodologia ILI)</w:t>
            </w:r>
            <w:r w:rsidR="00450B8B" w:rsidRPr="00FF5F12">
              <w:rPr>
                <w:b/>
              </w:rPr>
              <w:t>/</w:t>
            </w:r>
            <w:r w:rsidR="00FD34CD" w:rsidRPr="00FF5F12">
              <w:rPr>
                <w:b/>
              </w:rPr>
              <w:t xml:space="preserve">(NRW) </w:t>
            </w:r>
            <w:r w:rsidR="00FD34CD" w:rsidRPr="00FF5F12">
              <w:rPr>
                <w:bCs/>
              </w:rPr>
              <w:t>inainte de proiect</w:t>
            </w:r>
            <w:r w:rsidRPr="00FF5F12">
              <w:rPr>
                <w:bCs/>
              </w:rPr>
              <w:t xml:space="preserve"> la nivelul sistemului, ca raportul dintre valorile din coloanele (</w:t>
            </w:r>
            <w:r w:rsidR="00B00449">
              <w:rPr>
                <w:bCs/>
              </w:rPr>
              <w:t>6</w:t>
            </w:r>
            <w:r w:rsidRPr="00FF5F12">
              <w:rPr>
                <w:bCs/>
              </w:rPr>
              <w:t>) si (</w:t>
            </w:r>
            <w:r w:rsidR="00B00449">
              <w:rPr>
                <w:bCs/>
              </w:rPr>
              <w:t>5</w:t>
            </w:r>
            <w:r w:rsidRPr="00FF5F12">
              <w:rPr>
                <w:bCs/>
              </w:rPr>
              <w:t>):</w:t>
            </w:r>
          </w:p>
          <w:p w14:paraId="4C9A03B0" w14:textId="7E560211" w:rsidR="00A85A54" w:rsidRPr="00FF5F12" w:rsidRDefault="00450B8B" w:rsidP="00057126">
            <w:pPr>
              <w:jc w:val="both"/>
              <w:rPr>
                <w:rFonts w:eastAsiaTheme="minorEastAsia"/>
                <w:bCs/>
              </w:rPr>
            </w:pPr>
            <m:oMathPara>
              <m:oMath>
                <m:r>
                  <w:rPr>
                    <w:rFonts w:ascii="Cambria Math" w:hAnsi="Cambria Math"/>
                  </w:rPr>
                  <m:t>Pp=</m:t>
                </m:r>
                <m:f>
                  <m:fPr>
                    <m:ctrlPr>
                      <w:rPr>
                        <w:rFonts w:ascii="Cambria Math" w:hAnsi="Cambria Math"/>
                        <w:bCs/>
                        <w:i/>
                      </w:rPr>
                    </m:ctrlPr>
                  </m:fPr>
                  <m:num>
                    <m:r>
                      <w:rPr>
                        <w:rFonts w:ascii="Cambria Math" w:hAnsi="Cambria Math"/>
                      </w:rPr>
                      <m:t>P</m:t>
                    </m:r>
                  </m:num>
                  <m:den>
                    <m:r>
                      <w:rPr>
                        <w:rFonts w:ascii="Cambria Math" w:hAnsi="Cambria Math"/>
                      </w:rPr>
                      <m:t>Vi</m:t>
                    </m:r>
                  </m:den>
                </m:f>
                <m:r>
                  <w:rPr>
                    <w:rFonts w:ascii="Cambria Math" w:hAnsi="Cambria Math"/>
                  </w:rPr>
                  <m:t xml:space="preserve"> [%]</m:t>
                </m:r>
              </m:oMath>
            </m:oMathPara>
          </w:p>
          <w:p w14:paraId="4B8C4E4E" w14:textId="77777777" w:rsidR="00A85A54" w:rsidRPr="00FF5F12" w:rsidRDefault="00A85A54" w:rsidP="00057126">
            <w:pPr>
              <w:jc w:val="both"/>
              <w:rPr>
                <w:rFonts w:eastAsiaTheme="minorEastAsia"/>
                <w:bCs/>
              </w:rPr>
            </w:pPr>
            <w:r w:rsidRPr="00FF5F12">
              <w:rPr>
                <w:rFonts w:eastAsiaTheme="minorEastAsia"/>
                <w:bCs/>
              </w:rPr>
              <w:t>unde:</w:t>
            </w:r>
          </w:p>
          <w:p w14:paraId="60A4D83B" w14:textId="317D0056" w:rsidR="00A85A54" w:rsidRPr="00FF5F12" w:rsidRDefault="00450B8B" w:rsidP="00057126">
            <w:pPr>
              <w:pStyle w:val="ListParagraph"/>
              <w:numPr>
                <w:ilvl w:val="0"/>
                <w:numId w:val="17"/>
              </w:numPr>
              <w:jc w:val="both"/>
            </w:pPr>
            <w:r w:rsidRPr="00FF5F12">
              <w:t>Pp</w:t>
            </w:r>
            <w:r w:rsidR="00A85A54" w:rsidRPr="00FF5F12">
              <w:t xml:space="preserve"> </w:t>
            </w:r>
            <w:r w:rsidRPr="00FF5F12">
              <w:t>-</w:t>
            </w:r>
            <w:r w:rsidR="00A85A54" w:rsidRPr="00FF5F12">
              <w:t xml:space="preserve"> </w:t>
            </w:r>
            <w:r w:rsidRPr="00FF5F12">
              <w:t>Procentul pierderilor</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w:t>
            </w:r>
            <w:r w:rsidR="00A85A54" w:rsidRPr="00FF5F12">
              <w:t>] – col. (</w:t>
            </w:r>
            <w:r w:rsidR="00B00449">
              <w:t>7</w:t>
            </w:r>
            <w:r w:rsidR="00A85A54" w:rsidRPr="00FF5F12">
              <w:t>);</w:t>
            </w:r>
          </w:p>
          <w:p w14:paraId="2F083DBB" w14:textId="2382A2EF" w:rsidR="00A85A54" w:rsidRPr="00FF5F12" w:rsidRDefault="00450B8B" w:rsidP="00057126">
            <w:pPr>
              <w:pStyle w:val="ListParagraph"/>
              <w:numPr>
                <w:ilvl w:val="0"/>
                <w:numId w:val="17"/>
              </w:numPr>
              <w:jc w:val="both"/>
            </w:pPr>
            <w:r w:rsidRPr="00FF5F12">
              <w:t>P</w:t>
            </w:r>
            <w:r w:rsidR="00A85A54" w:rsidRPr="00FF5F12">
              <w:t xml:space="preserve"> - </w:t>
            </w:r>
            <w:r w:rsidRPr="00FF5F12">
              <w:t>Nivelul de pierderi de apa</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m</w:t>
            </w:r>
            <w:r w:rsidRPr="00FF5F12">
              <w:rPr>
                <w:vertAlign w:val="superscript"/>
              </w:rPr>
              <w:t>3</w:t>
            </w:r>
            <w:r w:rsidRPr="00FF5F12">
              <w:t>/an</w:t>
            </w:r>
            <w:r w:rsidR="00A85A54" w:rsidRPr="00FF5F12">
              <w:t>] – col. (</w:t>
            </w:r>
            <w:r w:rsidR="00B00449">
              <w:t>6</w:t>
            </w:r>
            <w:r w:rsidR="00A85A54" w:rsidRPr="00FF5F12">
              <w:t>);</w:t>
            </w:r>
          </w:p>
          <w:p w14:paraId="6A34F0CB" w14:textId="65B16D6F" w:rsidR="00A85A54" w:rsidRPr="00FF5F12" w:rsidRDefault="00A85A54" w:rsidP="00057126">
            <w:pPr>
              <w:pStyle w:val="ListParagraph"/>
              <w:numPr>
                <w:ilvl w:val="0"/>
                <w:numId w:val="17"/>
              </w:numPr>
              <w:jc w:val="both"/>
              <w:rPr>
                <w:bCs/>
              </w:rPr>
            </w:pPr>
            <w:r w:rsidRPr="00FF5F12">
              <w:t xml:space="preserve">Vi - </w:t>
            </w:r>
            <w:r w:rsidR="00450B8B" w:rsidRPr="00FF5F12">
              <w:t>Volumul apa captata/intrata in sistemul de alimentare cu apa</w:t>
            </w:r>
            <w:r w:rsidR="00E306AF">
              <w:t xml:space="preserve"> analizat</w:t>
            </w:r>
            <w:r w:rsidR="00450B8B" w:rsidRPr="00FF5F12">
              <w:t xml:space="preserve"> inainte de proiect </w:t>
            </w:r>
            <w:r w:rsidRPr="00FF5F12">
              <w:t>[m</w:t>
            </w:r>
            <w:r w:rsidRPr="00FF5F12">
              <w:rPr>
                <w:vertAlign w:val="superscript"/>
              </w:rPr>
              <w:t>3</w:t>
            </w:r>
            <w:r w:rsidRPr="00FF5F12">
              <w:t>/an] – col. (</w:t>
            </w:r>
            <w:r w:rsidR="00B00449">
              <w:t>5</w:t>
            </w:r>
            <w:r w:rsidRPr="00FF5F12">
              <w:t>)</w:t>
            </w:r>
          </w:p>
        </w:tc>
        <w:tc>
          <w:tcPr>
            <w:tcW w:w="5322" w:type="dxa"/>
          </w:tcPr>
          <w:p w14:paraId="0C068EFD" w14:textId="77777777" w:rsidR="00A85A54" w:rsidRPr="00FF5F12" w:rsidRDefault="00A85A54" w:rsidP="00057126">
            <w:pPr>
              <w:pStyle w:val="ListParagraph"/>
              <w:ind w:left="-65"/>
              <w:jc w:val="both"/>
              <w:rPr>
                <w:bCs/>
              </w:rPr>
            </w:pPr>
          </w:p>
        </w:tc>
      </w:tr>
      <w:tr w:rsidR="00691F1E" w:rsidRPr="00FF5F12" w14:paraId="4D55735F" w14:textId="77777777" w:rsidTr="00057126">
        <w:trPr>
          <w:trHeight w:val="472"/>
        </w:trPr>
        <w:tc>
          <w:tcPr>
            <w:tcW w:w="804" w:type="dxa"/>
            <w:vAlign w:val="center"/>
          </w:tcPr>
          <w:p w14:paraId="77181095" w14:textId="34965590" w:rsidR="00691F1E" w:rsidRPr="00FF5F12" w:rsidRDefault="00033779" w:rsidP="00057126">
            <w:pPr>
              <w:jc w:val="center"/>
            </w:pPr>
            <w:r w:rsidRPr="00FF5F12">
              <w:t>6</w:t>
            </w:r>
          </w:p>
        </w:tc>
        <w:tc>
          <w:tcPr>
            <w:tcW w:w="7435" w:type="dxa"/>
          </w:tcPr>
          <w:p w14:paraId="2391CF61" w14:textId="62C02785" w:rsidR="00691F1E" w:rsidRPr="00FF5F12" w:rsidRDefault="00691F1E" w:rsidP="00057126">
            <w:pPr>
              <w:pStyle w:val="ListParagraph"/>
              <w:numPr>
                <w:ilvl w:val="0"/>
                <w:numId w:val="17"/>
              </w:numPr>
              <w:jc w:val="both"/>
            </w:pPr>
            <w:r w:rsidRPr="00FF5F12">
              <w:t>in Coloana (</w:t>
            </w:r>
            <w:r w:rsidR="00B00449">
              <w:t>8</w:t>
            </w:r>
            <w:r w:rsidRPr="00FF5F12">
              <w:t xml:space="preserve">) se va completa </w:t>
            </w:r>
            <w:r w:rsidR="00033779" w:rsidRPr="00FF5F12">
              <w:t xml:space="preserve">volumul de </w:t>
            </w:r>
            <w:r w:rsidRPr="00FF5F12">
              <w:rPr>
                <w:b/>
                <w:bCs/>
              </w:rPr>
              <w:t xml:space="preserve">Apa salvata prin reabilitari </w:t>
            </w:r>
            <w:r w:rsidR="00033779" w:rsidRPr="00FF5F12">
              <w:rPr>
                <w:b/>
                <w:bCs/>
              </w:rPr>
              <w:t xml:space="preserve">de </w:t>
            </w:r>
            <w:r w:rsidRPr="00FF5F12">
              <w:rPr>
                <w:b/>
                <w:bCs/>
              </w:rPr>
              <w:t>conducte,</w:t>
            </w:r>
            <w:r w:rsidRPr="00FF5F12">
              <w:t xml:space="preserve"> conform analizei de optiuni, in m</w:t>
            </w:r>
            <w:r w:rsidRPr="00FF5F12">
              <w:rPr>
                <w:vertAlign w:val="superscript"/>
              </w:rPr>
              <w:t>3</w:t>
            </w:r>
            <w:r w:rsidRPr="00FF5F12">
              <w:t>/an.</w:t>
            </w:r>
          </w:p>
          <w:p w14:paraId="429CF5C1" w14:textId="77777777" w:rsidR="00691F1E" w:rsidRPr="00FF5F12" w:rsidRDefault="00691F1E" w:rsidP="00691F1E">
            <w:pPr>
              <w:jc w:val="both"/>
              <w:rPr>
                <w:b/>
              </w:rPr>
            </w:pPr>
          </w:p>
          <w:p w14:paraId="71412A9F" w14:textId="00B8FE40" w:rsidR="00691F1E" w:rsidRPr="00FF5F12" w:rsidRDefault="00691F1E" w:rsidP="00691F1E">
            <w:pPr>
              <w:jc w:val="both"/>
              <w:rPr>
                <w:bCs/>
              </w:rPr>
            </w:pPr>
            <w:r w:rsidRPr="00FF5F12">
              <w:rPr>
                <w:b/>
              </w:rPr>
              <w:t>Volumul de apa salvata</w:t>
            </w:r>
            <w:r w:rsidR="00033779" w:rsidRPr="00FF5F12">
              <w:rPr>
                <w:b/>
              </w:rPr>
              <w:t xml:space="preserve"> </w:t>
            </w:r>
            <w:r w:rsidR="00033779" w:rsidRPr="00FF5F12">
              <w:rPr>
                <w:b/>
                <w:bCs/>
              </w:rPr>
              <w:t>prin reabilitari de conducte</w:t>
            </w:r>
            <w:r w:rsidRPr="00FF5F12">
              <w:rPr>
                <w:b/>
              </w:rPr>
              <w:t xml:space="preserve"> </w:t>
            </w:r>
            <w:r w:rsidRPr="00FF5F12">
              <w:rPr>
                <w:bCs/>
              </w:rPr>
              <w:t xml:space="preserve">se </w:t>
            </w:r>
            <w:r w:rsidRPr="00FF5F12">
              <w:t xml:space="preserve">refera la volumul de apa alocat pierderilor </w:t>
            </w:r>
            <w:r w:rsidR="00911810" w:rsidRPr="00FF5F12">
              <w:t xml:space="preserve">de apa </w:t>
            </w:r>
            <w:r w:rsidRPr="00FF5F12">
              <w:t>reale</w:t>
            </w:r>
            <w:r w:rsidR="00911810">
              <w:t>,</w:t>
            </w:r>
            <w:r w:rsidRPr="00FF5F12">
              <w:t xml:space="preserve"> salvate ca urmare a masurilor de reabilitarilor propuse prin proiect la nivelul unui sistem/subsistem/unei localitati pentru care este prezentata in Studiul de balanta a apei si fisierele de calcul,  o balanta de apa, de regula la nivelul anului de baza din SF).</w:t>
            </w:r>
          </w:p>
        </w:tc>
        <w:tc>
          <w:tcPr>
            <w:tcW w:w="5322" w:type="dxa"/>
          </w:tcPr>
          <w:p w14:paraId="6C0D17C3" w14:textId="67565F42" w:rsidR="00691F1E" w:rsidRPr="00FF5F12" w:rsidRDefault="00691F1E" w:rsidP="00691F1E">
            <w:pPr>
              <w:jc w:val="both"/>
              <w:rPr>
                <w:bCs/>
              </w:rPr>
            </w:pPr>
            <w:r w:rsidRPr="00FF5F12">
              <w:t>Volumele de apa alocate pierderilor reale salvate ca urmare a masurilor de reabilitare se vor prelua in principal din analizele de optiuni realizate in scenarile cu proiect, fara proiect (cap. 8 SF</w:t>
            </w:r>
            <w:r w:rsidR="00911810">
              <w:t>, inclusiv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033779" w:rsidRPr="00FF5F12" w14:paraId="561667BB" w14:textId="77777777" w:rsidTr="00057126">
        <w:trPr>
          <w:trHeight w:val="472"/>
        </w:trPr>
        <w:tc>
          <w:tcPr>
            <w:tcW w:w="804" w:type="dxa"/>
            <w:vAlign w:val="center"/>
          </w:tcPr>
          <w:p w14:paraId="56C71F27" w14:textId="065D4CFC" w:rsidR="00033779" w:rsidRPr="00FF5F12" w:rsidRDefault="00033779" w:rsidP="00033779">
            <w:pPr>
              <w:jc w:val="center"/>
            </w:pPr>
            <w:r w:rsidRPr="00FF5F12">
              <w:t>7</w:t>
            </w:r>
          </w:p>
        </w:tc>
        <w:tc>
          <w:tcPr>
            <w:tcW w:w="7435" w:type="dxa"/>
          </w:tcPr>
          <w:p w14:paraId="0EE22BAE" w14:textId="09D7A4DC" w:rsidR="00033779" w:rsidRPr="00FF5F12" w:rsidRDefault="00033779" w:rsidP="00033779">
            <w:pPr>
              <w:pStyle w:val="ListParagraph"/>
              <w:numPr>
                <w:ilvl w:val="0"/>
                <w:numId w:val="17"/>
              </w:numPr>
              <w:jc w:val="both"/>
              <w:rPr>
                <w:b/>
              </w:rPr>
            </w:pPr>
            <w:r w:rsidRPr="00FF5F12">
              <w:rPr>
                <w:bCs/>
              </w:rPr>
              <w:t>In Coloana (</w:t>
            </w:r>
            <w:r w:rsidR="00B00449">
              <w:rPr>
                <w:bCs/>
              </w:rPr>
              <w:t>9</w:t>
            </w:r>
            <w:r w:rsidRPr="00FF5F12">
              <w:rPr>
                <w:bCs/>
              </w:rPr>
              <w:t xml:space="preserve">) se va calcula </w:t>
            </w:r>
            <w:r w:rsidRPr="00FF5F12">
              <w:rPr>
                <w:b/>
              </w:rPr>
              <w:t xml:space="preserve">Procentul de reducere a pierderilor </w:t>
            </w:r>
            <w:r w:rsidRPr="00FF5F12">
              <w:rPr>
                <w:bCs/>
              </w:rPr>
              <w:t>la nivelul sistemului</w:t>
            </w:r>
            <w:r w:rsidR="006A4ADC">
              <w:rPr>
                <w:bCs/>
              </w:rPr>
              <w:t xml:space="preserve"> analizat</w:t>
            </w:r>
            <w:r w:rsidRPr="00FF5F12">
              <w:rPr>
                <w:bCs/>
              </w:rPr>
              <w:t xml:space="preserve"> prin implementarea masurilor de reabilitare a conductelor, ca raportul dintre valorile din coloanele (</w:t>
            </w:r>
            <w:r w:rsidR="00CC1430">
              <w:rPr>
                <w:bCs/>
              </w:rPr>
              <w:t>8</w:t>
            </w:r>
            <w:r w:rsidRPr="00FF5F12">
              <w:rPr>
                <w:bCs/>
              </w:rPr>
              <w:t>) si (</w:t>
            </w:r>
            <w:r w:rsidR="00CC1430">
              <w:rPr>
                <w:bCs/>
              </w:rPr>
              <w:t>5</w:t>
            </w:r>
            <w:r w:rsidRPr="00FF5F12">
              <w:rPr>
                <w:bCs/>
              </w:rPr>
              <w:t>):</w:t>
            </w:r>
          </w:p>
          <w:p w14:paraId="15B2793F" w14:textId="74F0B290" w:rsidR="00033779" w:rsidRPr="00FF5F12" w:rsidRDefault="00033779" w:rsidP="00033779">
            <w:pPr>
              <w:jc w:val="both"/>
              <w:rPr>
                <w:rFonts w:eastAsiaTheme="minorEastAsia"/>
                <w:bCs/>
              </w:rPr>
            </w:pPr>
            <m:oMathPara>
              <m:oMath>
                <m:r>
                  <w:rPr>
                    <w:rFonts w:ascii="Cambria Math" w:hAnsi="Cambria Math"/>
                  </w:rPr>
                  <m:t>Prp=</m:t>
                </m:r>
                <m:f>
                  <m:fPr>
                    <m:ctrlPr>
                      <w:rPr>
                        <w:rFonts w:ascii="Cambria Math" w:hAnsi="Cambria Math"/>
                        <w:bCs/>
                        <w:i/>
                      </w:rPr>
                    </m:ctrlPr>
                  </m:fPr>
                  <m:num>
                    <m:r>
                      <w:rPr>
                        <w:rFonts w:ascii="Cambria Math" w:hAnsi="Cambria Math"/>
                      </w:rPr>
                      <m:t>Vs</m:t>
                    </m:r>
                  </m:num>
                  <m:den>
                    <m:r>
                      <w:rPr>
                        <w:rFonts w:ascii="Cambria Math" w:hAnsi="Cambria Math"/>
                      </w:rPr>
                      <m:t>Vi</m:t>
                    </m:r>
                  </m:den>
                </m:f>
                <m:r>
                  <w:rPr>
                    <w:rFonts w:ascii="Cambria Math" w:hAnsi="Cambria Math"/>
                  </w:rPr>
                  <m:t xml:space="preserve"> [%]</m:t>
                </m:r>
              </m:oMath>
            </m:oMathPara>
          </w:p>
          <w:p w14:paraId="7AE220DA" w14:textId="77777777" w:rsidR="00033779" w:rsidRPr="00FF5F12" w:rsidRDefault="00033779" w:rsidP="00033779">
            <w:pPr>
              <w:jc w:val="both"/>
              <w:rPr>
                <w:rFonts w:eastAsiaTheme="minorEastAsia"/>
                <w:bCs/>
              </w:rPr>
            </w:pPr>
            <w:r w:rsidRPr="00FF5F12">
              <w:rPr>
                <w:rFonts w:eastAsiaTheme="minorEastAsia"/>
                <w:bCs/>
              </w:rPr>
              <w:t>unde:</w:t>
            </w:r>
          </w:p>
          <w:p w14:paraId="50134986" w14:textId="30DC392E" w:rsidR="00033779" w:rsidRPr="00FF5F12" w:rsidRDefault="00033779" w:rsidP="00033779">
            <w:pPr>
              <w:pStyle w:val="ListParagraph"/>
              <w:numPr>
                <w:ilvl w:val="0"/>
                <w:numId w:val="17"/>
              </w:numPr>
              <w:jc w:val="both"/>
            </w:pPr>
            <w:r w:rsidRPr="00FF5F12">
              <w:t>P</w:t>
            </w:r>
            <w:r w:rsidR="00703584" w:rsidRPr="00FF5F12">
              <w:t>rp</w:t>
            </w:r>
            <w:r w:rsidRPr="00FF5F12">
              <w:t xml:space="preserve"> - Procentul de reducere a pierderilor la nivelul sistemului [%] – col. (</w:t>
            </w:r>
            <w:r w:rsidR="00CC1430">
              <w:t>9</w:t>
            </w:r>
            <w:r w:rsidRPr="00FF5F12">
              <w:t>);</w:t>
            </w:r>
          </w:p>
          <w:p w14:paraId="0EF87D1D" w14:textId="0B8A6877" w:rsidR="00033779" w:rsidRPr="00FF5F12" w:rsidRDefault="00033779" w:rsidP="00033779">
            <w:pPr>
              <w:pStyle w:val="ListParagraph"/>
              <w:numPr>
                <w:ilvl w:val="0"/>
                <w:numId w:val="17"/>
              </w:numPr>
              <w:jc w:val="both"/>
            </w:pPr>
            <w:r w:rsidRPr="00FF5F12">
              <w:t>Vs - Volumul de apa salvata prin reabilitari de conducte [m</w:t>
            </w:r>
            <w:r w:rsidRPr="00FF5F12">
              <w:rPr>
                <w:vertAlign w:val="superscript"/>
              </w:rPr>
              <w:t>3</w:t>
            </w:r>
            <w:r w:rsidRPr="00FF5F12">
              <w:t>/an] – col. (</w:t>
            </w:r>
            <w:r w:rsidR="00CC1430">
              <w:t>8</w:t>
            </w:r>
            <w:r w:rsidRPr="00FF5F12">
              <w:t>);</w:t>
            </w:r>
          </w:p>
          <w:p w14:paraId="30030126" w14:textId="57D64D09" w:rsidR="00033779" w:rsidRPr="00FF5F12" w:rsidRDefault="00033779" w:rsidP="00033779">
            <w:pPr>
              <w:pStyle w:val="ListParagraph"/>
              <w:numPr>
                <w:ilvl w:val="0"/>
                <w:numId w:val="17"/>
              </w:numPr>
              <w:jc w:val="both"/>
            </w:pPr>
            <w:r w:rsidRPr="00FF5F12">
              <w:t>Vi - Volumul apa captata/intrata in sistemul de alimentare cu apa inainte de proiect [m</w:t>
            </w:r>
            <w:r w:rsidRPr="00FF5F12">
              <w:rPr>
                <w:vertAlign w:val="superscript"/>
              </w:rPr>
              <w:t>3</w:t>
            </w:r>
            <w:r w:rsidRPr="00FF5F12">
              <w:t>/an] – col. (</w:t>
            </w:r>
            <w:r w:rsidR="00CC1430">
              <w:t>5</w:t>
            </w:r>
            <w:r w:rsidRPr="00FF5F12">
              <w:t>)</w:t>
            </w:r>
          </w:p>
        </w:tc>
        <w:tc>
          <w:tcPr>
            <w:tcW w:w="5322" w:type="dxa"/>
          </w:tcPr>
          <w:p w14:paraId="7E4FCA72" w14:textId="77777777" w:rsidR="00033779" w:rsidRPr="00FF5F12" w:rsidRDefault="00033779" w:rsidP="00033779">
            <w:pPr>
              <w:jc w:val="both"/>
              <w:rPr>
                <w:bCs/>
              </w:rPr>
            </w:pPr>
          </w:p>
        </w:tc>
      </w:tr>
      <w:tr w:rsidR="00A85A54" w:rsidRPr="00FF5F12" w14:paraId="1F0F924F" w14:textId="77777777" w:rsidTr="00057126">
        <w:trPr>
          <w:trHeight w:val="472"/>
        </w:trPr>
        <w:tc>
          <w:tcPr>
            <w:tcW w:w="804" w:type="dxa"/>
            <w:vAlign w:val="center"/>
          </w:tcPr>
          <w:p w14:paraId="3BDED695" w14:textId="45AEB027" w:rsidR="00A85A54" w:rsidRPr="00FF5F12" w:rsidRDefault="00033779" w:rsidP="00057126">
            <w:pPr>
              <w:jc w:val="center"/>
            </w:pPr>
            <w:r w:rsidRPr="00FF5F12">
              <w:t>8</w:t>
            </w:r>
          </w:p>
        </w:tc>
        <w:tc>
          <w:tcPr>
            <w:tcW w:w="7435" w:type="dxa"/>
          </w:tcPr>
          <w:p w14:paraId="6EDAEC44" w14:textId="351BCC63" w:rsidR="00A85A54" w:rsidRPr="00FF5F12" w:rsidRDefault="00A85A54" w:rsidP="00057126">
            <w:pPr>
              <w:pStyle w:val="ListParagraph"/>
              <w:numPr>
                <w:ilvl w:val="0"/>
                <w:numId w:val="17"/>
              </w:numPr>
              <w:jc w:val="both"/>
            </w:pPr>
            <w:r w:rsidRPr="00FF5F12">
              <w:t>In coloanele (</w:t>
            </w:r>
            <w:r w:rsidR="00CC1430">
              <w:t>10</w:t>
            </w:r>
            <w:r w:rsidRPr="00FF5F12">
              <w:t>) si (</w:t>
            </w:r>
            <w:r w:rsidR="00CC1430" w:rsidRPr="00FF5F12">
              <w:t>1</w:t>
            </w:r>
            <w:r w:rsidR="00CC1430">
              <w:t>1</w:t>
            </w:r>
            <w:r w:rsidRPr="00FF5F12">
              <w:t xml:space="preserve">) se vor </w:t>
            </w:r>
            <w:r w:rsidR="00A26CF1">
              <w:t>completa</w:t>
            </w:r>
            <w:r w:rsidR="00A26CF1" w:rsidRPr="00FF5F12">
              <w:t xml:space="preserve"> </w:t>
            </w:r>
            <w:r w:rsidR="00911810">
              <w:t>valorile</w:t>
            </w:r>
            <w:r w:rsidR="00911810" w:rsidRPr="00FF5F12">
              <w:t xml:space="preserve"> </w:t>
            </w:r>
            <w:r w:rsidRPr="00FF5F12">
              <w:t>de investitie, in costuri curente, in conformitate cu devizul general.</w:t>
            </w:r>
          </w:p>
        </w:tc>
        <w:tc>
          <w:tcPr>
            <w:tcW w:w="5322" w:type="dxa"/>
          </w:tcPr>
          <w:p w14:paraId="5FA6DA3F" w14:textId="77777777" w:rsidR="00A85A54" w:rsidRPr="00FF5F12" w:rsidRDefault="00A85A54" w:rsidP="00057126">
            <w:pPr>
              <w:jc w:val="both"/>
              <w:rPr>
                <w:bCs/>
              </w:rPr>
            </w:pPr>
            <w:r w:rsidRPr="00FF5F12">
              <w:rPr>
                <w:bCs/>
              </w:rPr>
              <w:t>Deviz general/deviz pe obiect – preturile de investitie vor exprimate in euro preturi curente fara TVA si reprezinta investitia de baza (cap 4 inclusiv cap. 1 si 2).</w:t>
            </w:r>
          </w:p>
        </w:tc>
      </w:tr>
    </w:tbl>
    <w:p w14:paraId="336C97FF" w14:textId="77777777" w:rsidR="00A85A54" w:rsidRPr="00FF5F12" w:rsidRDefault="00A85A54" w:rsidP="00A85A54">
      <w:pPr>
        <w:jc w:val="both"/>
        <w:rPr>
          <w:rFonts w:ascii="Arial" w:hAnsi="Arial" w:cs="Arial"/>
        </w:rPr>
      </w:pPr>
    </w:p>
    <w:p w14:paraId="3018CEEA" w14:textId="60198B57" w:rsidR="001C46A1" w:rsidRPr="001C46A1" w:rsidRDefault="00743EE8" w:rsidP="001C46A1">
      <w:pPr>
        <w:jc w:val="both"/>
        <w:rPr>
          <w:rFonts w:ascii="Arial" w:hAnsi="Arial" w:cs="Arial"/>
          <w:b/>
          <w:bCs/>
        </w:rPr>
      </w:pPr>
      <w:r w:rsidRPr="00743EE8">
        <w:rPr>
          <w:rFonts w:ascii="Arial" w:hAnsi="Arial" w:cs="Arial"/>
          <w:b/>
          <w:bCs/>
        </w:rPr>
        <w:t xml:space="preserve">Concluzie </w:t>
      </w:r>
      <w:r w:rsidRPr="003B4949">
        <w:rPr>
          <w:rFonts w:ascii="Arial" w:hAnsi="Arial" w:cs="Arial"/>
          <w:b/>
        </w:rPr>
        <w:t>Reabilitare conducte de aductiune/transport/retele de distributie aferente sistemelor de alimentare cu apa in vederea reducerii pierderilor</w:t>
      </w:r>
      <w:r>
        <w:rPr>
          <w:rFonts w:ascii="Arial" w:hAnsi="Arial" w:cs="Arial"/>
          <w:b/>
        </w:rPr>
        <w:t>:</w:t>
      </w:r>
      <w:r w:rsidRPr="00743EE8">
        <w:rPr>
          <w:rFonts w:ascii="Arial" w:hAnsi="Arial" w:cs="Arial"/>
          <w:b/>
          <w:bCs/>
        </w:rPr>
        <w:t xml:space="preserve"> </w:t>
      </w:r>
      <w:r w:rsidR="001C46A1" w:rsidRPr="00743EE8">
        <w:rPr>
          <w:rFonts w:ascii="Arial" w:hAnsi="Arial" w:cs="Arial"/>
          <w:b/>
          <w:bCs/>
        </w:rPr>
        <w:t>Pe baza indicatorului „</w:t>
      </w:r>
      <w:r w:rsidR="001C46A1" w:rsidRPr="00743EE8">
        <w:rPr>
          <w:rFonts w:ascii="Arial" w:hAnsi="Arial" w:cs="Arial"/>
          <w:b/>
          <w:bCs/>
          <w:i/>
          <w:iCs/>
        </w:rPr>
        <w:t>Procentul de reducere a pierderilor</w:t>
      </w:r>
      <w:r w:rsidR="001C46A1" w:rsidRPr="00743EE8">
        <w:rPr>
          <w:rFonts w:ascii="Arial" w:hAnsi="Arial" w:cs="Arial"/>
          <w:b/>
          <w:bCs/>
        </w:rPr>
        <w:t>” se va stabili daca masurile propuse indeplinesc conditia de</w:t>
      </w:r>
      <w:r w:rsidR="00C057B9">
        <w:rPr>
          <w:rFonts w:ascii="Arial" w:hAnsi="Arial" w:cs="Arial"/>
          <w:b/>
          <w:bCs/>
        </w:rPr>
        <w:t xml:space="preserve"> componenta pentru</w:t>
      </w:r>
      <w:r w:rsidR="001C46A1" w:rsidRPr="001C46A1">
        <w:rPr>
          <w:rFonts w:ascii="Arial" w:hAnsi="Arial" w:cs="Arial"/>
          <w:b/>
          <w:bCs/>
        </w:rPr>
        <w:t xml:space="preserve"> eficienta energetica ceruta de PDD.</w:t>
      </w:r>
    </w:p>
    <w:p w14:paraId="5BBB5D6D" w14:textId="77777777" w:rsidR="001C46A1" w:rsidRPr="00FF5F12" w:rsidRDefault="001C46A1" w:rsidP="003D19A2">
      <w:pPr>
        <w:rPr>
          <w:b/>
          <w:color w:val="C00000"/>
        </w:rPr>
      </w:pPr>
    </w:p>
    <w:p w14:paraId="18421D02" w14:textId="02DE9368" w:rsidR="003D19A2" w:rsidRPr="00FF5F12" w:rsidRDefault="003D19A2" w:rsidP="003D19A2">
      <w:pPr>
        <w:rPr>
          <w:b/>
        </w:rPr>
      </w:pPr>
      <w:r w:rsidRPr="00FF5F12">
        <w:rPr>
          <w:b/>
        </w:rPr>
        <w:t xml:space="preserve">C.2) Actiuni/Masuri de investitie  aplicate sistemelor de alimentare cu apa in vederea reducerii energiei </w:t>
      </w:r>
      <w:r w:rsidR="0042503A" w:rsidRPr="00FF5F12">
        <w:rPr>
          <w:b/>
        </w:rPr>
        <w:t xml:space="preserve">electrice </w:t>
      </w:r>
      <w:r w:rsidRPr="00FF5F12">
        <w:rPr>
          <w:b/>
        </w:rPr>
        <w:t>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2081"/>
        <w:gridCol w:w="1560"/>
        <w:gridCol w:w="1701"/>
        <w:gridCol w:w="1417"/>
        <w:gridCol w:w="1517"/>
      </w:tblGrid>
      <w:tr w:rsidR="0048494C" w:rsidRPr="00FF5F12" w14:paraId="3CECB626" w14:textId="77777777" w:rsidTr="000520BA">
        <w:trPr>
          <w:trHeight w:val="714"/>
          <w:jc w:val="center"/>
        </w:trPr>
        <w:tc>
          <w:tcPr>
            <w:tcW w:w="330" w:type="dxa"/>
            <w:shd w:val="clear" w:color="000000" w:fill="D9E1F2"/>
          </w:tcPr>
          <w:p w14:paraId="3B5F8814" w14:textId="77777777" w:rsidR="0048494C" w:rsidRPr="00FF5F12" w:rsidRDefault="0048494C" w:rsidP="0048494C">
            <w:pPr>
              <w:spacing w:after="0" w:line="240" w:lineRule="auto"/>
              <w:jc w:val="center"/>
              <w:rPr>
                <w:rFonts w:ascii="Calibri" w:hAnsi="Calibri" w:cs="Calibri"/>
                <w:b/>
                <w:bCs/>
                <w:sz w:val="18"/>
                <w:szCs w:val="18"/>
              </w:rPr>
            </w:pPr>
          </w:p>
          <w:p w14:paraId="5AF44380" w14:textId="3EFA051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67CE7657"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Denumire SAA</w:t>
            </w:r>
          </w:p>
        </w:tc>
        <w:tc>
          <w:tcPr>
            <w:tcW w:w="1304" w:type="dxa"/>
            <w:shd w:val="clear" w:color="000000" w:fill="D9E1F2"/>
          </w:tcPr>
          <w:p w14:paraId="769ED692"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6516E655"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469A9F9E" w14:textId="3F6254F0"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Cab</w:t>
            </w:r>
          </w:p>
        </w:tc>
        <w:tc>
          <w:tcPr>
            <w:tcW w:w="2081" w:type="dxa"/>
            <w:shd w:val="clear" w:color="000000" w:fill="D9E1F2"/>
            <w:hideMark/>
          </w:tcPr>
          <w:p w14:paraId="5F11F4B9" w14:textId="77777777" w:rsidR="00F94B18" w:rsidRPr="00FF5F12" w:rsidRDefault="00F94B18"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5C2068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p>
          <w:p w14:paraId="34EA3E8D" w14:textId="24B1971F"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Cdp</w:t>
            </w:r>
          </w:p>
        </w:tc>
        <w:tc>
          <w:tcPr>
            <w:tcW w:w="1560" w:type="dxa"/>
            <w:shd w:val="clear" w:color="000000" w:fill="D9E1F2"/>
          </w:tcPr>
          <w:p w14:paraId="6EA9A567" w14:textId="77777777" w:rsidR="009E498F"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8FD641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r w:rsidR="007A35D1">
              <w:rPr>
                <w:rFonts w:ascii="Calibri" w:hAnsi="Calibri" w:cs="Calibri"/>
                <w:sz w:val="18"/>
                <w:szCs w:val="18"/>
              </w:rPr>
              <w:t xml:space="preserve"> </w:t>
            </w:r>
          </w:p>
          <w:p w14:paraId="345E2520" w14:textId="28471894"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Re</w:t>
            </w:r>
          </w:p>
        </w:tc>
        <w:tc>
          <w:tcPr>
            <w:tcW w:w="1701" w:type="dxa"/>
            <w:shd w:val="clear" w:color="000000" w:fill="D9E1F2"/>
            <w:hideMark/>
          </w:tcPr>
          <w:p w14:paraId="7AB07534"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196E6C02" w14:textId="52D21511" w:rsidR="00EF6E61" w:rsidRPr="00FF5F12" w:rsidRDefault="00EF6E61" w:rsidP="0048494C">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195BE3A"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2867728" w14:textId="38AF62E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239E5FF3"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B9637F0" w14:textId="0DD3BBA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8494C" w:rsidRPr="00FF5F12" w14:paraId="78B9E159" w14:textId="77777777" w:rsidTr="000520BA">
        <w:trPr>
          <w:trHeight w:val="143"/>
          <w:jc w:val="center"/>
        </w:trPr>
        <w:tc>
          <w:tcPr>
            <w:tcW w:w="330" w:type="dxa"/>
            <w:shd w:val="clear" w:color="000000" w:fill="D9E1F2"/>
            <w:vAlign w:val="center"/>
          </w:tcPr>
          <w:p w14:paraId="60149FFA" w14:textId="5651F449" w:rsidR="0048494C" w:rsidRPr="003B4949" w:rsidRDefault="00C057B9" w:rsidP="003D19A2">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124A214D" w14:textId="067CCA29" w:rsidR="0048494C" w:rsidRPr="00FF5F12" w:rsidRDefault="0048494C" w:rsidP="003D19A2">
            <w:pPr>
              <w:spacing w:after="0" w:line="240" w:lineRule="auto"/>
              <w:jc w:val="center"/>
              <w:rPr>
                <w:rFonts w:ascii="Calibri" w:hAnsi="Calibri" w:cs="Calibri"/>
                <w:sz w:val="18"/>
                <w:szCs w:val="18"/>
              </w:rPr>
            </w:pPr>
            <w:r w:rsidRPr="00FF5F12">
              <w:rPr>
                <w:rFonts w:ascii="Calibri" w:hAnsi="Calibri" w:cs="Calibri"/>
                <w:sz w:val="18"/>
                <w:szCs w:val="18"/>
              </w:rPr>
              <w:t>(</w:t>
            </w:r>
            <w:r w:rsidR="00C057B9">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0EC3488" w14:textId="7C643259"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40A809AB" w14:textId="2AEC8E06"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2081" w:type="dxa"/>
            <w:shd w:val="clear" w:color="000000" w:fill="D9E1F2"/>
            <w:vAlign w:val="center"/>
          </w:tcPr>
          <w:p w14:paraId="0987AACF" w14:textId="5011423D"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560" w:type="dxa"/>
            <w:shd w:val="clear" w:color="000000" w:fill="D9E1F2"/>
          </w:tcPr>
          <w:p w14:paraId="45BDED62" w14:textId="2D241C2B"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34B077D4" w14:textId="529B55F5"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6</w:t>
            </w:r>
            <w:r w:rsidRPr="00FF5F12">
              <w:rPr>
                <w:rFonts w:ascii="Calibri" w:hAnsi="Calibri" w:cs="Calibri"/>
                <w:bCs/>
                <w:sz w:val="18"/>
                <w:szCs w:val="18"/>
              </w:rPr>
              <w:t>) = (</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70F1D56E" w14:textId="2C3D731E"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0895DFDD" w14:textId="4C761AF1"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8</w:t>
            </w:r>
            <w:r w:rsidRPr="00FF5F12">
              <w:rPr>
                <w:rFonts w:ascii="Calibri" w:hAnsi="Calibri" w:cs="Calibri"/>
                <w:bCs/>
                <w:sz w:val="18"/>
                <w:szCs w:val="18"/>
              </w:rPr>
              <w:t>)</w:t>
            </w:r>
          </w:p>
        </w:tc>
      </w:tr>
      <w:tr w:rsidR="0048494C" w:rsidRPr="00FF5F12" w14:paraId="372D899B" w14:textId="77777777" w:rsidTr="000520BA">
        <w:trPr>
          <w:trHeight w:val="253"/>
          <w:jc w:val="center"/>
        </w:trPr>
        <w:tc>
          <w:tcPr>
            <w:tcW w:w="330" w:type="dxa"/>
            <w:shd w:val="clear" w:color="auto" w:fill="FFFFCC"/>
            <w:vAlign w:val="center"/>
          </w:tcPr>
          <w:p w14:paraId="0E06F8CA"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3C830EC3" w14:textId="5887BB60"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FF5F12">
              <w:rPr>
                <w:rFonts w:ascii="Calibri" w:hAnsi="Calibri" w:cs="Calibri"/>
                <w:color w:val="000000"/>
                <w:sz w:val="18"/>
                <w:szCs w:val="18"/>
              </w:rPr>
              <w:t>localitate</w:t>
            </w:r>
          </w:p>
        </w:tc>
        <w:tc>
          <w:tcPr>
            <w:tcW w:w="1304" w:type="dxa"/>
            <w:shd w:val="clear" w:color="auto" w:fill="FFFFCC"/>
            <w:vAlign w:val="center"/>
          </w:tcPr>
          <w:p w14:paraId="0ADA1D38" w14:textId="46F691A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9FA0AB"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42E3AA3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5509475"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330607FA" w14:textId="22489388"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096CCF4D"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2E59696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56B29257" w14:textId="77777777" w:rsidTr="000520BA">
        <w:trPr>
          <w:trHeight w:val="253"/>
          <w:jc w:val="center"/>
        </w:trPr>
        <w:tc>
          <w:tcPr>
            <w:tcW w:w="330" w:type="dxa"/>
            <w:shd w:val="clear" w:color="auto" w:fill="FFFFCC"/>
            <w:vAlign w:val="center"/>
          </w:tcPr>
          <w:p w14:paraId="6904DC71"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7A89D2C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14684CE7" w14:textId="7C3E9F43"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05AF25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3C0FC4D4"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F515774"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3FECEF6" w14:textId="0F5C345C"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21568258"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0ED32EAE"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00CA736E" w14:textId="77777777" w:rsidTr="000520BA">
        <w:trPr>
          <w:trHeight w:val="253"/>
          <w:jc w:val="center"/>
        </w:trPr>
        <w:tc>
          <w:tcPr>
            <w:tcW w:w="330" w:type="dxa"/>
            <w:shd w:val="clear" w:color="000000" w:fill="D9E1F2"/>
            <w:vAlign w:val="center"/>
          </w:tcPr>
          <w:p w14:paraId="71AAF9C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473DF57B" w14:textId="77B63FE0" w:rsidR="0048494C" w:rsidRPr="00FF5F12" w:rsidRDefault="0048494C" w:rsidP="003D19A2">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2EFF3897"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102AC895"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2081" w:type="dxa"/>
            <w:shd w:val="clear" w:color="000000" w:fill="D9E1F2"/>
            <w:noWrap/>
            <w:vAlign w:val="center"/>
          </w:tcPr>
          <w:p w14:paraId="545DB9CB"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60" w:type="dxa"/>
            <w:shd w:val="clear" w:color="000000" w:fill="D9E1F2"/>
          </w:tcPr>
          <w:p w14:paraId="4435513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2AAD8D65" w14:textId="4E94F985" w:rsidR="0048494C" w:rsidRPr="00FF5F12" w:rsidRDefault="0048494C" w:rsidP="003D19A2">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5F161DB4"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17" w:type="dxa"/>
            <w:shd w:val="clear" w:color="000000" w:fill="D9E1F2"/>
          </w:tcPr>
          <w:p w14:paraId="6E7E5D34" w14:textId="77777777" w:rsidR="0048494C" w:rsidRPr="00FF5F12" w:rsidRDefault="0048494C" w:rsidP="003D19A2">
            <w:pPr>
              <w:spacing w:after="0" w:line="240" w:lineRule="auto"/>
              <w:jc w:val="center"/>
              <w:rPr>
                <w:rFonts w:ascii="Calibri" w:hAnsi="Calibri" w:cs="Calibri"/>
                <w:b/>
                <w:bCs/>
                <w:color w:val="000000"/>
                <w:sz w:val="18"/>
                <w:szCs w:val="18"/>
              </w:rPr>
            </w:pPr>
          </w:p>
        </w:tc>
      </w:tr>
    </w:tbl>
    <w:p w14:paraId="71BAE6D9" w14:textId="77777777" w:rsidR="003D19A2" w:rsidRPr="00FF5F12" w:rsidRDefault="003D19A2" w:rsidP="003D19A2">
      <w:pPr>
        <w:rPr>
          <w:i/>
        </w:rPr>
      </w:pPr>
      <w:r w:rsidRPr="00FF5F12">
        <w:rPr>
          <w:i/>
        </w:rPr>
        <w:t>*valorile de investitie sunt exprimate in euro preturi curente fara TVA si reprezinta investitia de baza (cap 4 inclusiv cap. 1 si 2) fara inchiderea de DG.</w:t>
      </w:r>
    </w:p>
    <w:p w14:paraId="2A371343" w14:textId="77777777" w:rsidR="003D19A2" w:rsidRPr="00FF5F12" w:rsidRDefault="003D19A2" w:rsidP="003D19A2"/>
    <w:p w14:paraId="5F734A26" w14:textId="031F10F3" w:rsidR="003D19A2" w:rsidRPr="00FF5F12" w:rsidRDefault="003D19A2" w:rsidP="003D19A2">
      <w:r w:rsidRPr="00FF5F12">
        <w:t xml:space="preserve">Pentru </w:t>
      </w:r>
      <w:r w:rsidRPr="00FF5F12">
        <w:rPr>
          <w:u w:val="single"/>
        </w:rPr>
        <w:t>completarea Tabelului C2)</w:t>
      </w:r>
      <w:r w:rsidRPr="00FF5F12">
        <w:t xml:space="preserve"> se vor urmari </w:t>
      </w:r>
      <w:r w:rsidRPr="00FF5F12">
        <w:rPr>
          <w:u w:val="single"/>
        </w:rPr>
        <w:t>explicatiile prezentate in Tabelul 4</w:t>
      </w:r>
      <w:r w:rsidRPr="00FF5F12">
        <w:t xml:space="preserve"> de mai jos.</w:t>
      </w:r>
    </w:p>
    <w:p w14:paraId="7751DD1C" w14:textId="5129FF68" w:rsidR="003D19A2" w:rsidRPr="00FF5F12" w:rsidRDefault="003D19A2" w:rsidP="003D19A2">
      <w:r w:rsidRPr="00FF5F12">
        <w:rPr>
          <w:b/>
        </w:rPr>
        <w:t>Tabel 4.</w:t>
      </w:r>
      <w:r w:rsidRPr="00FF5F12">
        <w:rPr>
          <w:bCs/>
        </w:rPr>
        <w:t xml:space="preserve"> Explicatii privind completarea </w:t>
      </w:r>
      <w:r w:rsidRPr="00FF5F12">
        <w:rPr>
          <w:bCs/>
          <w:i/>
          <w:iCs/>
          <w:u w:val="single"/>
        </w:rPr>
        <w:t>Tabelului C.</w:t>
      </w:r>
      <w:r w:rsidR="001D4DEC" w:rsidRPr="00FF5F12">
        <w:rPr>
          <w:bCs/>
          <w:i/>
          <w:iCs/>
          <w:u w:val="single"/>
        </w:rPr>
        <w:t>2</w:t>
      </w:r>
      <w:r w:rsidRPr="00FF5F12">
        <w:rPr>
          <w:bCs/>
          <w:i/>
          <w:iCs/>
          <w:u w:val="single"/>
        </w:rPr>
        <w:t xml:space="preserve">) </w:t>
      </w:r>
      <w:r w:rsidR="001D4DEC" w:rsidRPr="00FF5F12">
        <w:rPr>
          <w:bCs/>
          <w:i/>
          <w:iCs/>
          <w:u w:val="single"/>
        </w:rPr>
        <w:t xml:space="preserve">Actiuni/Masuri de investitie  aplicate sistemelor de alimentare cu apa in vederea reducerii energiei </w:t>
      </w:r>
      <w:r w:rsidR="0042503A" w:rsidRPr="00FF5F12">
        <w:rPr>
          <w:bCs/>
          <w:i/>
          <w:iCs/>
          <w:u w:val="single"/>
        </w:rPr>
        <w:t xml:space="preserve">electrice </w:t>
      </w:r>
      <w:r w:rsidR="001D4DEC" w:rsidRPr="00FF5F12">
        <w:rPr>
          <w:bCs/>
          <w:i/>
          <w:iCs/>
          <w:u w:val="single"/>
        </w:rPr>
        <w:t>consumate</w:t>
      </w:r>
    </w:p>
    <w:tbl>
      <w:tblPr>
        <w:tblStyle w:val="TableGrid"/>
        <w:tblW w:w="0" w:type="auto"/>
        <w:tblLook w:val="04A0" w:firstRow="1" w:lastRow="0" w:firstColumn="1" w:lastColumn="0" w:noHBand="0" w:noVBand="1"/>
      </w:tblPr>
      <w:tblGrid>
        <w:gridCol w:w="804"/>
        <w:gridCol w:w="7435"/>
        <w:gridCol w:w="5322"/>
      </w:tblGrid>
      <w:tr w:rsidR="003D19A2" w:rsidRPr="00FF5F12" w14:paraId="210E3560" w14:textId="77777777" w:rsidTr="00057126">
        <w:trPr>
          <w:trHeight w:val="154"/>
          <w:tblHeader/>
        </w:trPr>
        <w:tc>
          <w:tcPr>
            <w:tcW w:w="804" w:type="dxa"/>
            <w:shd w:val="clear" w:color="auto" w:fill="BFBFBF" w:themeFill="background1" w:themeFillShade="BF"/>
            <w:vAlign w:val="center"/>
          </w:tcPr>
          <w:p w14:paraId="1A9C7216" w14:textId="77777777" w:rsidR="003D19A2" w:rsidRPr="00FF5F12" w:rsidRDefault="003D19A2" w:rsidP="00057126">
            <w:pPr>
              <w:jc w:val="center"/>
              <w:rPr>
                <w:b/>
              </w:rPr>
            </w:pPr>
            <w:r w:rsidRPr="00FF5F12">
              <w:rPr>
                <w:b/>
              </w:rPr>
              <w:t>Nr.crt.</w:t>
            </w:r>
          </w:p>
        </w:tc>
        <w:tc>
          <w:tcPr>
            <w:tcW w:w="7435" w:type="dxa"/>
            <w:shd w:val="clear" w:color="auto" w:fill="BFBFBF" w:themeFill="background1" w:themeFillShade="BF"/>
            <w:vAlign w:val="center"/>
          </w:tcPr>
          <w:p w14:paraId="7ED173A8" w14:textId="77777777" w:rsidR="003D19A2" w:rsidRPr="00FF5F12" w:rsidRDefault="003D19A2" w:rsidP="00057126">
            <w:pPr>
              <w:jc w:val="center"/>
              <w:rPr>
                <w:bCs/>
              </w:rPr>
            </w:pPr>
            <w:r w:rsidRPr="00FF5F12">
              <w:rPr>
                <w:b/>
              </w:rPr>
              <w:t>Mod de completare</w:t>
            </w:r>
          </w:p>
        </w:tc>
        <w:tc>
          <w:tcPr>
            <w:tcW w:w="5322" w:type="dxa"/>
            <w:shd w:val="clear" w:color="auto" w:fill="BFBFBF" w:themeFill="background1" w:themeFillShade="BF"/>
            <w:vAlign w:val="center"/>
          </w:tcPr>
          <w:p w14:paraId="444EE0AD" w14:textId="27F8BD67" w:rsidR="003D19A2" w:rsidRPr="00FF5F12" w:rsidRDefault="003D19A2" w:rsidP="0042503A">
            <w:pPr>
              <w:pStyle w:val="ListParagraph"/>
              <w:ind w:left="-65"/>
              <w:jc w:val="center"/>
            </w:pPr>
            <w:r w:rsidRPr="00FF5F12">
              <w:rPr>
                <w:b/>
              </w:rPr>
              <w:t>Corespondenta cu documentele SF-ului</w:t>
            </w:r>
          </w:p>
        </w:tc>
      </w:tr>
      <w:tr w:rsidR="003D19A2" w:rsidRPr="00FF5F12" w14:paraId="0F9798B6" w14:textId="77777777" w:rsidTr="00057126">
        <w:trPr>
          <w:trHeight w:val="933"/>
        </w:trPr>
        <w:tc>
          <w:tcPr>
            <w:tcW w:w="13561" w:type="dxa"/>
            <w:gridSpan w:val="3"/>
            <w:vAlign w:val="center"/>
          </w:tcPr>
          <w:p w14:paraId="39226643" w14:textId="77777777" w:rsidR="003D19A2" w:rsidRPr="00FF5F12" w:rsidRDefault="003D19A2" w:rsidP="00057126">
            <w:pPr>
              <w:jc w:val="both"/>
              <w:rPr>
                <w:b/>
                <w:bCs/>
              </w:rPr>
            </w:pPr>
            <w:r w:rsidRPr="00FF5F12">
              <w:rPr>
                <w:b/>
                <w:bCs/>
              </w:rPr>
              <w:t>NOTA GENERALA:</w:t>
            </w:r>
          </w:p>
          <w:p w14:paraId="77B9EFA1" w14:textId="33C1F2CE" w:rsidR="003D19A2" w:rsidRPr="00FF5F12" w:rsidRDefault="003D19A2" w:rsidP="00057126">
            <w:pPr>
              <w:jc w:val="both"/>
            </w:pPr>
            <w:r w:rsidRPr="00FF5F12">
              <w:t xml:space="preserve">Raportarea se va face la anul de baza din SF, la nivel de </w:t>
            </w:r>
            <w:r w:rsidRPr="00FF5F12">
              <w:rPr>
                <w:u w:val="single"/>
              </w:rPr>
              <w:t>sistem/subsistem/localitate dupa caz</w:t>
            </w:r>
            <w:r w:rsidRPr="00FF5F12">
              <w:t>, in functie de masurile de investitii propuse si de nivelul de detaliere din SF, respectiv unitatea pentru care sunt prezentate balantele de apa / proiectiile de debite. In cazul in care, din prezentarea  detali</w:t>
            </w:r>
            <w:r w:rsidR="00835E48" w:rsidRPr="00FF5F12">
              <w:t>ata a</w:t>
            </w:r>
            <w:r w:rsidRPr="00FF5F12">
              <w:t xml:space="preserve"> situatiei existente din cap 4, rezulta situatii specifice/investitii prin proiecte in derulare, care conduc la modificari semnificative ale </w:t>
            </w:r>
            <w:r w:rsidR="00835E48" w:rsidRPr="00FF5F12">
              <w:t>consumurilor energetice</w:t>
            </w:r>
            <w:r w:rsidRPr="00FF5F12">
              <w:t xml:space="preserve"> in perioada pana la finalizarea proiectului fata de anul de baza, se poate analiza si lua in considerare, dupa caz, raportarea la un an intermediar inaintea finalizarii proiectului.</w:t>
            </w:r>
          </w:p>
          <w:p w14:paraId="332AE4C8" w14:textId="616A8844" w:rsidR="003D19A2" w:rsidRPr="00FF5F12" w:rsidRDefault="003D19A2" w:rsidP="00057126">
            <w:pPr>
              <w:jc w:val="both"/>
            </w:pPr>
            <w:r w:rsidRPr="00FF5F12">
              <w:t xml:space="preserve">Evaluarea obiectivului de reducere a </w:t>
            </w:r>
            <w:r w:rsidR="00835E48" w:rsidRPr="00FF5F12">
              <w:t xml:space="preserve">consumurilor </w:t>
            </w:r>
            <w:r w:rsidR="00DA6641">
              <w:t>de energie</w:t>
            </w:r>
            <w:r w:rsidR="00DA6641" w:rsidRPr="00FF5F12">
              <w:t xml:space="preserve"> </w:t>
            </w:r>
            <w:r w:rsidRPr="00FF5F12">
              <w:t xml:space="preserve">se va face </w:t>
            </w:r>
            <w:r w:rsidR="00835E48" w:rsidRPr="00FF5F12">
              <w:t>prin determinarea economiei de energie anuala generata de masurile de reabilitare a conductelor de aductiune/transport, retelelor de distributie, reabilitare/retehnologizare STAP etc.,  raporta la consumul total anual de energie inainte de proiect (in anul de baza, sau an intermediar justificat), astfel incat sa se asigure o trasabilitate a datelor utilizate</w:t>
            </w:r>
            <w:r w:rsidRPr="00FF5F12">
              <w:t>.</w:t>
            </w:r>
          </w:p>
        </w:tc>
      </w:tr>
      <w:tr w:rsidR="003D19A2" w:rsidRPr="00FF5F12" w14:paraId="25FD3E1A" w14:textId="77777777" w:rsidTr="00775451">
        <w:trPr>
          <w:trHeight w:val="506"/>
        </w:trPr>
        <w:tc>
          <w:tcPr>
            <w:tcW w:w="804" w:type="dxa"/>
            <w:vAlign w:val="center"/>
          </w:tcPr>
          <w:p w14:paraId="45CA3F9B" w14:textId="77777777" w:rsidR="003D19A2" w:rsidRPr="00FF5F12" w:rsidRDefault="003D19A2" w:rsidP="00057126">
            <w:pPr>
              <w:jc w:val="center"/>
            </w:pPr>
            <w:r w:rsidRPr="00FF5F12">
              <w:t>1</w:t>
            </w:r>
          </w:p>
        </w:tc>
        <w:tc>
          <w:tcPr>
            <w:tcW w:w="7435" w:type="dxa"/>
          </w:tcPr>
          <w:p w14:paraId="7AF6EDB4" w14:textId="77777777" w:rsidR="003D19A2" w:rsidRPr="00FF5F12" w:rsidRDefault="003D19A2" w:rsidP="00057126">
            <w:pPr>
              <w:jc w:val="both"/>
            </w:pPr>
            <w:r w:rsidRPr="00FF5F12">
              <w:t>Coloanele se vor completa dupa cum urmeaza:</w:t>
            </w:r>
          </w:p>
          <w:p w14:paraId="6E0A0EC5" w14:textId="4EFA7550" w:rsidR="003D19A2" w:rsidRPr="00FF5F12" w:rsidRDefault="003D19A2" w:rsidP="00057126">
            <w:pPr>
              <w:pStyle w:val="ListParagraph"/>
              <w:numPr>
                <w:ilvl w:val="0"/>
                <w:numId w:val="17"/>
              </w:numPr>
              <w:jc w:val="both"/>
            </w:pPr>
            <w:r w:rsidRPr="00FF5F12">
              <w:t>in coloan</w:t>
            </w:r>
            <w:r w:rsidR="003F7B0F" w:rsidRPr="00FF5F12">
              <w:t>a</w:t>
            </w:r>
            <w:r w:rsidRPr="00FF5F12">
              <w:t xml:space="preserve"> (</w:t>
            </w:r>
            <w:r w:rsidR="00C057B9">
              <w:t>2</w:t>
            </w:r>
            <w:r w:rsidRPr="00FF5F12">
              <w:t xml:space="preserve">) </w:t>
            </w:r>
            <w:r w:rsidR="003F7B0F" w:rsidRPr="00FF5F12">
              <w:t>se va mentiona masura propusa</w:t>
            </w:r>
            <w:r w:rsidRPr="00FF5F12">
              <w:t>, in conformitate cu Cap. 9.</w:t>
            </w:r>
          </w:p>
        </w:tc>
        <w:tc>
          <w:tcPr>
            <w:tcW w:w="5322" w:type="dxa"/>
          </w:tcPr>
          <w:p w14:paraId="12E5897D" w14:textId="6FEBB3DA" w:rsidR="003D19A2" w:rsidRPr="00FF5F12" w:rsidRDefault="003D19A2" w:rsidP="00057126">
            <w:pPr>
              <w:pStyle w:val="ListParagraph"/>
              <w:ind w:left="-65"/>
              <w:jc w:val="both"/>
              <w:rPr>
                <w:bCs/>
              </w:rPr>
            </w:pPr>
            <w:r w:rsidRPr="00FF5F12">
              <w:rPr>
                <w:bCs/>
              </w:rPr>
              <w:t>Datele de intrare vor fi preluate din Capitolul 9 din SF</w:t>
            </w:r>
            <w:r w:rsidR="00DA6641">
              <w:rPr>
                <w:bCs/>
              </w:rPr>
              <w:t>, fisierele care prezinta indicatorii fizici, devizele pe obiect</w:t>
            </w:r>
            <w:r w:rsidRPr="00FF5F12">
              <w:rPr>
                <w:bCs/>
              </w:rPr>
              <w:t>.</w:t>
            </w:r>
          </w:p>
          <w:p w14:paraId="0AD845DF" w14:textId="77777777" w:rsidR="003D19A2" w:rsidRPr="00FF5F12" w:rsidRDefault="003D19A2" w:rsidP="00057126">
            <w:pPr>
              <w:pStyle w:val="ListParagraph"/>
              <w:ind w:left="-65"/>
              <w:jc w:val="both"/>
              <w:rPr>
                <w:bCs/>
              </w:rPr>
            </w:pPr>
          </w:p>
        </w:tc>
      </w:tr>
      <w:tr w:rsidR="003621E1" w:rsidRPr="00FF5F12" w14:paraId="2B7B60BB" w14:textId="77777777" w:rsidTr="003621E1">
        <w:trPr>
          <w:trHeight w:val="877"/>
        </w:trPr>
        <w:tc>
          <w:tcPr>
            <w:tcW w:w="804" w:type="dxa"/>
            <w:vAlign w:val="center"/>
          </w:tcPr>
          <w:p w14:paraId="7F4426DC" w14:textId="77777777" w:rsidR="003621E1" w:rsidRPr="00FF5F12" w:rsidRDefault="003621E1" w:rsidP="003621E1">
            <w:pPr>
              <w:jc w:val="center"/>
            </w:pPr>
            <w:r w:rsidRPr="00FF5F12">
              <w:lastRenderedPageBreak/>
              <w:t>2</w:t>
            </w:r>
          </w:p>
        </w:tc>
        <w:tc>
          <w:tcPr>
            <w:tcW w:w="7435" w:type="dxa"/>
          </w:tcPr>
          <w:p w14:paraId="0D1F6D9D" w14:textId="79736B61" w:rsidR="003621E1" w:rsidRPr="00FF5F12" w:rsidRDefault="003621E1" w:rsidP="003621E1">
            <w:pPr>
              <w:pStyle w:val="ListParagraph"/>
              <w:numPr>
                <w:ilvl w:val="0"/>
                <w:numId w:val="17"/>
              </w:numPr>
              <w:jc w:val="both"/>
            </w:pPr>
            <w:r w:rsidRPr="00FF5F12">
              <w:t>in Coloana (</w:t>
            </w:r>
            <w:r w:rsidR="00C057B9">
              <w:t>3</w:t>
            </w:r>
            <w:r w:rsidRPr="00FF5F12">
              <w:t xml:space="preserve">) se va completa </w:t>
            </w:r>
            <w:r w:rsidRPr="00FF5F12">
              <w:rPr>
                <w:b/>
                <w:bCs/>
              </w:rPr>
              <w:t>Consum de energie in anul de baza</w:t>
            </w:r>
            <w:r w:rsidR="00A26CF1">
              <w:rPr>
                <w:b/>
                <w:bCs/>
              </w:rPr>
              <w:t xml:space="preserve"> (Cab)</w:t>
            </w:r>
            <w:r w:rsidRPr="00FF5F12">
              <w:t>,</w:t>
            </w:r>
            <w:r w:rsidRPr="00FF5F12">
              <w:rPr>
                <w:b/>
                <w:bCs/>
              </w:rPr>
              <w:t xml:space="preserve"> </w:t>
            </w:r>
            <w:r w:rsidRPr="00FF5F12">
              <w:t>in kWh/an.</w:t>
            </w:r>
          </w:p>
        </w:tc>
        <w:tc>
          <w:tcPr>
            <w:tcW w:w="5322" w:type="dxa"/>
          </w:tcPr>
          <w:p w14:paraId="09BCCFC5" w14:textId="5BEB68F7" w:rsidR="003621E1" w:rsidRPr="00FF5F12" w:rsidRDefault="003621E1" w:rsidP="003621E1">
            <w:pPr>
              <w:pStyle w:val="ListParagraph"/>
              <w:ind w:left="-65"/>
              <w:jc w:val="both"/>
              <w:rPr>
                <w:i/>
              </w:rPr>
            </w:pPr>
            <w:r w:rsidRPr="00FF5F12">
              <w:rPr>
                <w:bCs/>
              </w:rPr>
              <w:t>Datele de intrare vor fi preluate din Capitolul 4 din SF</w:t>
            </w:r>
            <w:r w:rsidR="00DA6641">
              <w:rPr>
                <w:bCs/>
              </w:rPr>
              <w:t>, fisierele care prezinta costurile de operare, implicit consumurile de energie</w:t>
            </w:r>
            <w:r w:rsidRPr="00FF5F12">
              <w:rPr>
                <w:bCs/>
              </w:rPr>
              <w:t xml:space="preserve"> </w:t>
            </w:r>
            <w:r w:rsidR="00DA6641">
              <w:rPr>
                <w:bCs/>
              </w:rPr>
              <w:t>in anul de baza,</w:t>
            </w:r>
            <w:r w:rsidR="00DA6641" w:rsidRPr="00FF5F12">
              <w:rPr>
                <w:bCs/>
              </w:rPr>
              <w:t xml:space="preserve"> </w:t>
            </w:r>
            <w:r w:rsidRPr="00FF5F12">
              <w:rPr>
                <w:bCs/>
              </w:rPr>
              <w:t>sau din fisierele in care sunt centralizati indicatorii de eficienta energetica.</w:t>
            </w:r>
          </w:p>
        </w:tc>
      </w:tr>
      <w:tr w:rsidR="00DC7093" w:rsidRPr="00FF5F12" w14:paraId="3D94C7AA" w14:textId="77777777" w:rsidTr="00057126">
        <w:trPr>
          <w:trHeight w:val="700"/>
        </w:trPr>
        <w:tc>
          <w:tcPr>
            <w:tcW w:w="804" w:type="dxa"/>
            <w:vAlign w:val="center"/>
          </w:tcPr>
          <w:p w14:paraId="117070AF" w14:textId="7E15DB88" w:rsidR="00DC7093" w:rsidRPr="00FF5F12" w:rsidRDefault="00703584" w:rsidP="00057126">
            <w:pPr>
              <w:jc w:val="center"/>
            </w:pPr>
            <w:r w:rsidRPr="00FF5F12">
              <w:t>3</w:t>
            </w:r>
          </w:p>
        </w:tc>
        <w:tc>
          <w:tcPr>
            <w:tcW w:w="7435" w:type="dxa"/>
          </w:tcPr>
          <w:p w14:paraId="219FA79E" w14:textId="73069F92" w:rsidR="00DC7093" w:rsidRPr="00FF5F12" w:rsidRDefault="00DC7093" w:rsidP="00057126">
            <w:pPr>
              <w:pStyle w:val="ListParagraph"/>
              <w:numPr>
                <w:ilvl w:val="0"/>
                <w:numId w:val="17"/>
              </w:numPr>
              <w:jc w:val="both"/>
              <w:rPr>
                <w:bCs/>
              </w:rPr>
            </w:pPr>
            <w:r w:rsidRPr="00FF5F12">
              <w:rPr>
                <w:bCs/>
              </w:rPr>
              <w:t>in Coloana (</w:t>
            </w:r>
            <w:r w:rsidR="007A35D1">
              <w:rPr>
                <w:bCs/>
              </w:rPr>
              <w:t>4</w:t>
            </w:r>
            <w:r w:rsidRPr="00FF5F12">
              <w:rPr>
                <w:bCs/>
              </w:rPr>
              <w:t xml:space="preserve">) se va completa </w:t>
            </w:r>
            <w:r w:rsidRPr="00FF5F12">
              <w:rPr>
                <w:b/>
              </w:rPr>
              <w:t>Consum de energie dupa Proiect</w:t>
            </w:r>
            <w:r w:rsidR="00A26CF1">
              <w:rPr>
                <w:b/>
              </w:rPr>
              <w:t xml:space="preserve"> </w:t>
            </w:r>
            <w:r w:rsidR="00A26CF1">
              <w:rPr>
                <w:b/>
                <w:bCs/>
              </w:rPr>
              <w:t>(Cdp)</w:t>
            </w:r>
            <w:r w:rsidR="00A26CF1" w:rsidRPr="00FF5F12">
              <w:t>,</w:t>
            </w:r>
            <w:r w:rsidR="00A26CF1" w:rsidRPr="00FF5F12">
              <w:rPr>
                <w:b/>
                <w:bCs/>
              </w:rPr>
              <w:t xml:space="preserve"> </w:t>
            </w:r>
            <w:r w:rsidRPr="00FF5F12">
              <w:rPr>
                <w:bCs/>
              </w:rPr>
              <w:t xml:space="preserve"> la nivelul anului in care lucrarile sunt finalizate/functionale, in kWh/an</w:t>
            </w:r>
          </w:p>
        </w:tc>
        <w:tc>
          <w:tcPr>
            <w:tcW w:w="5322" w:type="dxa"/>
          </w:tcPr>
          <w:p w14:paraId="04EE1B2A" w14:textId="1C9DDCA0" w:rsidR="00DC7093" w:rsidRPr="00FF5F12" w:rsidRDefault="00DC7093" w:rsidP="00057126">
            <w:pPr>
              <w:pStyle w:val="ListParagraph"/>
              <w:ind w:left="-65"/>
              <w:jc w:val="both"/>
              <w:rPr>
                <w:b/>
              </w:rPr>
            </w:pPr>
            <w:r w:rsidRPr="00FF5F12">
              <w:rPr>
                <w:bCs/>
              </w:rPr>
              <w:t>Datele de intrare vor fi preluate din Capitolul 9 din SF</w:t>
            </w:r>
            <w:r w:rsidR="00DA6641">
              <w:rPr>
                <w:bCs/>
              </w:rPr>
              <w:t>-</w:t>
            </w:r>
            <w:r w:rsidRPr="00FF5F12">
              <w:rPr>
                <w:bCs/>
              </w:rPr>
              <w:t xml:space="preserve"> subcapitolul </w:t>
            </w:r>
            <w:r w:rsidR="00DA6641">
              <w:rPr>
                <w:bCs/>
              </w:rPr>
              <w:t>referitor la</w:t>
            </w:r>
            <w:r w:rsidR="00DA6641" w:rsidRPr="00FF5F12">
              <w:rPr>
                <w:bCs/>
              </w:rPr>
              <w:t xml:space="preserve"> </w:t>
            </w:r>
            <w:r w:rsidRPr="00FF5F12">
              <w:rPr>
                <w:bCs/>
              </w:rPr>
              <w:t>impact</w:t>
            </w:r>
            <w:r w:rsidR="00DA6641">
              <w:rPr>
                <w:bCs/>
              </w:rPr>
              <w:t>ul</w:t>
            </w:r>
            <w:r w:rsidRPr="00FF5F12">
              <w:rPr>
                <w:bCs/>
              </w:rPr>
              <w:t xml:space="preserve"> proiectului</w:t>
            </w:r>
            <w:r w:rsidR="00DA6641">
              <w:rPr>
                <w:bCs/>
              </w:rPr>
              <w:t xml:space="preserve"> in ceea ce priveste costurile de operare si implicit consumurile de energie,</w:t>
            </w:r>
            <w:r w:rsidRPr="00FF5F12">
              <w:rPr>
                <w:bCs/>
              </w:rPr>
              <w:t xml:space="preserve"> </w:t>
            </w:r>
            <w:r w:rsidR="00DA6641">
              <w:rPr>
                <w:bCs/>
              </w:rPr>
              <w:t>fisierele de calcul a consumurilor de energie,</w:t>
            </w:r>
            <w:r w:rsidR="00DA6641" w:rsidRPr="00FF5F12">
              <w:rPr>
                <w:bCs/>
              </w:rPr>
              <w:t xml:space="preserve"> </w:t>
            </w:r>
            <w:r w:rsidRPr="00FF5F12">
              <w:rPr>
                <w:bCs/>
              </w:rPr>
              <w:t>sau din fisierele in care sunt centralizati indicatorii de eficienta energetica.</w:t>
            </w:r>
          </w:p>
        </w:tc>
      </w:tr>
      <w:tr w:rsidR="006D5437" w:rsidRPr="00FF5F12" w14:paraId="6E90E7F5" w14:textId="77777777" w:rsidTr="00057126">
        <w:trPr>
          <w:trHeight w:val="472"/>
        </w:trPr>
        <w:tc>
          <w:tcPr>
            <w:tcW w:w="804" w:type="dxa"/>
            <w:vAlign w:val="center"/>
          </w:tcPr>
          <w:p w14:paraId="373AA732" w14:textId="710F6797" w:rsidR="006D5437" w:rsidRPr="00FF5F12" w:rsidRDefault="00703584" w:rsidP="006D5437">
            <w:pPr>
              <w:jc w:val="center"/>
            </w:pPr>
            <w:r w:rsidRPr="00FF5F12">
              <w:t>4</w:t>
            </w:r>
          </w:p>
        </w:tc>
        <w:tc>
          <w:tcPr>
            <w:tcW w:w="7435" w:type="dxa"/>
          </w:tcPr>
          <w:p w14:paraId="72439545" w14:textId="470414CA" w:rsidR="00DC7093" w:rsidRPr="00FF5F12" w:rsidRDefault="006D5437" w:rsidP="00DC7093">
            <w:pPr>
              <w:pStyle w:val="ListParagraph"/>
              <w:numPr>
                <w:ilvl w:val="0"/>
                <w:numId w:val="17"/>
              </w:numPr>
              <w:jc w:val="both"/>
              <w:rPr>
                <w:bCs/>
              </w:rPr>
            </w:pPr>
            <w:r w:rsidRPr="00FF5F12">
              <w:t>in Coloana (</w:t>
            </w:r>
            <w:r w:rsidR="007A35D1">
              <w:t>5</w:t>
            </w:r>
            <w:r w:rsidRPr="00FF5F12">
              <w:t xml:space="preserve">) </w:t>
            </w:r>
            <w:r w:rsidR="00DC7093" w:rsidRPr="00FF5F12">
              <w:t xml:space="preserve">se va calcula </w:t>
            </w:r>
            <w:r w:rsidRPr="00FF5F12">
              <w:rPr>
                <w:b/>
                <w:bCs/>
              </w:rPr>
              <w:t xml:space="preserve">Reducerea consumului de energie </w:t>
            </w:r>
            <w:r w:rsidR="00B1207C" w:rsidRPr="00FF5F12">
              <w:rPr>
                <w:b/>
                <w:bCs/>
              </w:rPr>
              <w:t xml:space="preserve">electrica </w:t>
            </w:r>
            <w:r w:rsidRPr="00FF5F12">
              <w:t>prin masura propusa,</w:t>
            </w:r>
            <w:r w:rsidRPr="00FF5F12">
              <w:rPr>
                <w:b/>
                <w:bCs/>
              </w:rPr>
              <w:t xml:space="preserve"> </w:t>
            </w:r>
            <w:r w:rsidRPr="00FF5F12">
              <w:t>in kWh/an</w:t>
            </w:r>
            <w:r w:rsidR="007A35D1">
              <w:t>,</w:t>
            </w:r>
            <w:r w:rsidR="00DC7093" w:rsidRPr="00FF5F12">
              <w:rPr>
                <w:bCs/>
              </w:rPr>
              <w:t xml:space="preserve"> ca diferenta dintre valorile din coloanele (</w:t>
            </w:r>
            <w:r w:rsidR="007A35D1">
              <w:rPr>
                <w:bCs/>
              </w:rPr>
              <w:t>3</w:t>
            </w:r>
            <w:r w:rsidR="00DC7093" w:rsidRPr="00FF5F12">
              <w:rPr>
                <w:bCs/>
              </w:rPr>
              <w:t>) si (</w:t>
            </w:r>
            <w:r w:rsidR="007A35D1">
              <w:rPr>
                <w:bCs/>
              </w:rPr>
              <w:t>4</w:t>
            </w:r>
            <w:r w:rsidR="00DC7093" w:rsidRPr="00FF5F12">
              <w:rPr>
                <w:bCs/>
              </w:rPr>
              <w:t>):</w:t>
            </w:r>
          </w:p>
          <w:p w14:paraId="25C270B4" w14:textId="7412B9BF" w:rsidR="00DC7093" w:rsidRPr="00FF5F12" w:rsidRDefault="00DC7093" w:rsidP="00DC7093">
            <w:pPr>
              <w:jc w:val="both"/>
              <w:rPr>
                <w:rFonts w:eastAsiaTheme="minorEastAsia"/>
                <w:bCs/>
              </w:rPr>
            </w:pPr>
            <m:oMathPara>
              <m:oMath>
                <m:r>
                  <w:rPr>
                    <w:rFonts w:ascii="Cambria Math" w:hAnsi="Cambria Math"/>
                  </w:rPr>
                  <m:t>Re=Cab-Cdp [kWh/an]</m:t>
                </m:r>
              </m:oMath>
            </m:oMathPara>
          </w:p>
          <w:p w14:paraId="2F6A6DF4" w14:textId="77777777" w:rsidR="00DC7093" w:rsidRPr="00FF5F12" w:rsidRDefault="00DC7093" w:rsidP="00DC7093">
            <w:pPr>
              <w:jc w:val="both"/>
              <w:rPr>
                <w:rFonts w:eastAsiaTheme="minorEastAsia"/>
                <w:bCs/>
              </w:rPr>
            </w:pPr>
            <w:r w:rsidRPr="00FF5F12">
              <w:rPr>
                <w:rFonts w:eastAsiaTheme="minorEastAsia"/>
                <w:bCs/>
              </w:rPr>
              <w:t>unde:</w:t>
            </w:r>
          </w:p>
          <w:p w14:paraId="2108E4D6" w14:textId="029E5224" w:rsidR="00DC7093" w:rsidRPr="00FF5F12" w:rsidRDefault="000C374C" w:rsidP="00DC7093">
            <w:pPr>
              <w:pStyle w:val="ListParagraph"/>
              <w:numPr>
                <w:ilvl w:val="0"/>
                <w:numId w:val="17"/>
              </w:numPr>
              <w:jc w:val="both"/>
            </w:pPr>
            <w:r>
              <w:t xml:space="preserve">Re - </w:t>
            </w:r>
            <w:r w:rsidR="00B1207C" w:rsidRPr="00FF5F12">
              <w:t xml:space="preserve">Reducerea consumului de energie </w:t>
            </w:r>
            <w:r w:rsidR="00DC7093" w:rsidRPr="00FF5F12">
              <w:t>electrica [kWh/an] – col. (</w:t>
            </w:r>
            <w:r w:rsidR="007A35D1">
              <w:t>5</w:t>
            </w:r>
            <w:r w:rsidR="00DC7093" w:rsidRPr="00FF5F12">
              <w:t>);</w:t>
            </w:r>
          </w:p>
          <w:p w14:paraId="6D3FAC3F" w14:textId="0EC1F0DE" w:rsidR="00DC7093" w:rsidRPr="00FF5F12" w:rsidRDefault="00DC7093" w:rsidP="00DC7093">
            <w:pPr>
              <w:pStyle w:val="ListParagraph"/>
              <w:numPr>
                <w:ilvl w:val="0"/>
                <w:numId w:val="17"/>
              </w:numPr>
              <w:jc w:val="both"/>
            </w:pPr>
            <w:r w:rsidRPr="00FF5F12">
              <w:t>C</w:t>
            </w:r>
            <w:r w:rsidR="00B1207C" w:rsidRPr="00FF5F12">
              <w:t>ab</w:t>
            </w:r>
            <w:r w:rsidRPr="00FF5F12">
              <w:t xml:space="preserve"> - </w:t>
            </w:r>
            <w:r w:rsidR="00B1207C" w:rsidRPr="00FF5F12">
              <w:t>Consum de energie electrica in anul de baza</w:t>
            </w:r>
            <w:r w:rsidRPr="00FF5F12">
              <w:t xml:space="preserve"> [kWh/an] – col. (</w:t>
            </w:r>
            <w:r w:rsidR="007A35D1">
              <w:t>3</w:t>
            </w:r>
            <w:r w:rsidRPr="00FF5F12">
              <w:t>);</w:t>
            </w:r>
          </w:p>
          <w:p w14:paraId="602D0B05" w14:textId="41423A8F" w:rsidR="006D5437" w:rsidRPr="00FF5F12" w:rsidRDefault="00DC7093" w:rsidP="00DC7093">
            <w:pPr>
              <w:pStyle w:val="ListParagraph"/>
              <w:numPr>
                <w:ilvl w:val="0"/>
                <w:numId w:val="17"/>
              </w:numPr>
              <w:jc w:val="both"/>
              <w:rPr>
                <w:b/>
              </w:rPr>
            </w:pPr>
            <w:r w:rsidRPr="00FF5F12">
              <w:t>C</w:t>
            </w:r>
            <w:r w:rsidR="00B1207C" w:rsidRPr="00FF5F12">
              <w:t>dp</w:t>
            </w:r>
            <w:r w:rsidRPr="00FF5F12">
              <w:t xml:space="preserve"> - Consumul de energie electrica</w:t>
            </w:r>
            <w:r w:rsidR="00B1207C" w:rsidRPr="00FF5F12">
              <w:t xml:space="preserve"> dupa proiect, la nivelul anului in care lucrarile sunt finalizate/functionale </w:t>
            </w:r>
            <w:r w:rsidRPr="00FF5F12">
              <w:t>[kWh/an] – col. (</w:t>
            </w:r>
            <w:r w:rsidR="007A35D1">
              <w:t>4</w:t>
            </w:r>
            <w:r w:rsidRPr="00FF5F12">
              <w:t>)</w:t>
            </w:r>
            <w:r w:rsidR="00237725" w:rsidRPr="00FF5F12">
              <w:t xml:space="preserve"> </w:t>
            </w:r>
          </w:p>
        </w:tc>
        <w:tc>
          <w:tcPr>
            <w:tcW w:w="5322" w:type="dxa"/>
          </w:tcPr>
          <w:p w14:paraId="3B0CA133" w14:textId="63B39F5C" w:rsidR="006D5437" w:rsidRPr="00FF5F12" w:rsidRDefault="006D5437" w:rsidP="006D5437">
            <w:pPr>
              <w:pStyle w:val="ListParagraph"/>
              <w:ind w:left="-65"/>
              <w:jc w:val="both"/>
              <w:rPr>
                <w:bCs/>
              </w:rPr>
            </w:pPr>
          </w:p>
        </w:tc>
      </w:tr>
      <w:tr w:rsidR="00F94B18" w:rsidRPr="00FF5F12" w14:paraId="5E20DDE9" w14:textId="77777777" w:rsidTr="00057126">
        <w:trPr>
          <w:trHeight w:val="937"/>
        </w:trPr>
        <w:tc>
          <w:tcPr>
            <w:tcW w:w="804" w:type="dxa"/>
            <w:vAlign w:val="center"/>
          </w:tcPr>
          <w:p w14:paraId="481F9851" w14:textId="3AF8B094" w:rsidR="00F94B18" w:rsidRPr="00FF5F12" w:rsidRDefault="00703584" w:rsidP="00F94B18">
            <w:pPr>
              <w:jc w:val="center"/>
            </w:pPr>
            <w:r w:rsidRPr="00FF5F12">
              <w:t>5</w:t>
            </w:r>
          </w:p>
        </w:tc>
        <w:tc>
          <w:tcPr>
            <w:tcW w:w="7435" w:type="dxa"/>
          </w:tcPr>
          <w:p w14:paraId="524C2624" w14:textId="47F7128A" w:rsidR="00F94B18" w:rsidRPr="00FF5F12" w:rsidRDefault="00F94B18" w:rsidP="00F94B18">
            <w:pPr>
              <w:pStyle w:val="ListParagraph"/>
              <w:numPr>
                <w:ilvl w:val="0"/>
                <w:numId w:val="17"/>
              </w:numPr>
              <w:jc w:val="both"/>
              <w:rPr>
                <w:b/>
              </w:rPr>
            </w:pPr>
            <w:r w:rsidRPr="00FF5F12">
              <w:rPr>
                <w:bCs/>
              </w:rPr>
              <w:t>In Coloana (</w:t>
            </w:r>
            <w:r w:rsidR="007A35D1">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7A35D1">
              <w:rPr>
                <w:bCs/>
              </w:rPr>
              <w:t>5</w:t>
            </w:r>
            <w:r w:rsidRPr="00FF5F12">
              <w:rPr>
                <w:bCs/>
              </w:rPr>
              <w:t>) si (</w:t>
            </w:r>
            <w:r w:rsidR="007A35D1">
              <w:rPr>
                <w:bCs/>
              </w:rPr>
              <w:t>3</w:t>
            </w:r>
            <w:r w:rsidRPr="00FF5F12">
              <w:rPr>
                <w:bCs/>
              </w:rPr>
              <w:t>):</w:t>
            </w:r>
          </w:p>
          <w:p w14:paraId="4E601A54" w14:textId="718FF9B3" w:rsidR="00F94B18" w:rsidRPr="00FF5F12" w:rsidRDefault="00F94B18" w:rsidP="00F94B18">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57DEEDE4" w14:textId="77777777" w:rsidR="00F94B18" w:rsidRPr="00FF5F12" w:rsidRDefault="00F94B18" w:rsidP="00F94B18">
            <w:pPr>
              <w:jc w:val="both"/>
              <w:rPr>
                <w:rFonts w:eastAsiaTheme="minorEastAsia"/>
                <w:bCs/>
              </w:rPr>
            </w:pPr>
            <w:r w:rsidRPr="00FF5F12">
              <w:rPr>
                <w:rFonts w:eastAsiaTheme="minorEastAsia"/>
                <w:bCs/>
              </w:rPr>
              <w:t>unde:</w:t>
            </w:r>
          </w:p>
          <w:p w14:paraId="1E593AD1" w14:textId="6C8F13EB" w:rsidR="00F94B18" w:rsidRPr="00FF5F12" w:rsidRDefault="00F94B18" w:rsidP="00F94B18">
            <w:pPr>
              <w:pStyle w:val="ListParagraph"/>
              <w:numPr>
                <w:ilvl w:val="0"/>
                <w:numId w:val="17"/>
              </w:numPr>
              <w:jc w:val="both"/>
            </w:pPr>
            <w:r w:rsidRPr="00FF5F12">
              <w:t>P</w:t>
            </w:r>
            <w:r w:rsidR="00DC7093" w:rsidRPr="00FF5F12">
              <w:t>r</w:t>
            </w:r>
            <w:r w:rsidR="00775451" w:rsidRPr="00FF5F12">
              <w:t>e</w:t>
            </w:r>
            <w:r w:rsidRPr="00FF5F12">
              <w:t xml:space="preserve"> - Procentul de reducere a consumului de energie electrica [%] – col. (</w:t>
            </w:r>
            <w:r w:rsidR="007A35D1">
              <w:t>6</w:t>
            </w:r>
            <w:r w:rsidRPr="00FF5F12">
              <w:t>);</w:t>
            </w:r>
          </w:p>
          <w:p w14:paraId="6032287C" w14:textId="47FC0BC4" w:rsidR="00F94B18" w:rsidRPr="00FF5F12" w:rsidRDefault="00F94B18" w:rsidP="00F94B18">
            <w:pPr>
              <w:pStyle w:val="ListParagraph"/>
              <w:numPr>
                <w:ilvl w:val="0"/>
                <w:numId w:val="17"/>
              </w:numPr>
              <w:jc w:val="both"/>
            </w:pPr>
            <w:r w:rsidRPr="00FF5F12">
              <w:t>R</w:t>
            </w:r>
            <w:r w:rsidR="007A35D1">
              <w:t>e</w:t>
            </w:r>
            <w:r w:rsidRPr="00FF5F12">
              <w:t xml:space="preserve"> - Reducerea consumului de energie </w:t>
            </w:r>
            <w:r w:rsidR="00B1207C" w:rsidRPr="00FF5F12">
              <w:t xml:space="preserve">electrica </w:t>
            </w:r>
            <w:r w:rsidRPr="00FF5F12">
              <w:t>prin masura de investitie propusa, in [kWh/an] – col. (</w:t>
            </w:r>
            <w:r w:rsidR="007A35D1">
              <w:t>5</w:t>
            </w:r>
            <w:r w:rsidRPr="00FF5F12">
              <w:t>);</w:t>
            </w:r>
          </w:p>
          <w:p w14:paraId="7F232E11" w14:textId="2B5C3F89" w:rsidR="00F94B18" w:rsidRPr="00FF5F12" w:rsidRDefault="00F94B18" w:rsidP="00F94B18">
            <w:pPr>
              <w:pStyle w:val="ListParagraph"/>
              <w:numPr>
                <w:ilvl w:val="0"/>
                <w:numId w:val="17"/>
              </w:numPr>
              <w:jc w:val="both"/>
              <w:rPr>
                <w:b/>
              </w:rPr>
            </w:pPr>
            <w:r w:rsidRPr="00FF5F12">
              <w:t>C</w:t>
            </w:r>
            <w:r w:rsidR="00B1207C" w:rsidRPr="00FF5F12">
              <w:t>ab</w:t>
            </w:r>
            <w:r w:rsidRPr="00FF5F12">
              <w:t xml:space="preserve"> - Consum de energie </w:t>
            </w:r>
            <w:r w:rsidR="00B1207C" w:rsidRPr="00FF5F12">
              <w:t xml:space="preserve">electrica </w:t>
            </w:r>
            <w:r w:rsidRPr="00FF5F12">
              <w:t>in anul de baza [kWh/an] – col. (</w:t>
            </w:r>
            <w:r w:rsidR="007A35D1">
              <w:t>3</w:t>
            </w:r>
            <w:r w:rsidRPr="00FF5F12">
              <w:t>)</w:t>
            </w:r>
          </w:p>
        </w:tc>
        <w:tc>
          <w:tcPr>
            <w:tcW w:w="5322" w:type="dxa"/>
          </w:tcPr>
          <w:p w14:paraId="03AB4FCB" w14:textId="2EFB0B77" w:rsidR="00F94B18" w:rsidRPr="00FF5F12" w:rsidRDefault="00F94B18" w:rsidP="00F94B18">
            <w:pPr>
              <w:pStyle w:val="ListParagraph"/>
              <w:ind w:left="-65"/>
              <w:jc w:val="both"/>
              <w:rPr>
                <w:bCs/>
              </w:rPr>
            </w:pPr>
          </w:p>
        </w:tc>
      </w:tr>
      <w:tr w:rsidR="00F94B18" w:rsidRPr="00FF5F12" w14:paraId="5AF40E76" w14:textId="77777777" w:rsidTr="00057126">
        <w:trPr>
          <w:trHeight w:val="472"/>
        </w:trPr>
        <w:tc>
          <w:tcPr>
            <w:tcW w:w="804" w:type="dxa"/>
            <w:vAlign w:val="center"/>
          </w:tcPr>
          <w:p w14:paraId="191BF3F9" w14:textId="5F425C30" w:rsidR="00F94B18" w:rsidRPr="00FF5F12" w:rsidRDefault="00703584" w:rsidP="00F94B18">
            <w:pPr>
              <w:jc w:val="center"/>
            </w:pPr>
            <w:r w:rsidRPr="00FF5F12">
              <w:t>6</w:t>
            </w:r>
          </w:p>
        </w:tc>
        <w:tc>
          <w:tcPr>
            <w:tcW w:w="7435" w:type="dxa"/>
          </w:tcPr>
          <w:p w14:paraId="606B6455" w14:textId="46DE9D94" w:rsidR="00F94B18" w:rsidRPr="00FF5F12" w:rsidRDefault="00F94B18" w:rsidP="00F94B18">
            <w:pPr>
              <w:pStyle w:val="ListParagraph"/>
              <w:numPr>
                <w:ilvl w:val="0"/>
                <w:numId w:val="17"/>
              </w:numPr>
              <w:jc w:val="both"/>
            </w:pPr>
            <w:r w:rsidRPr="00FF5F12">
              <w:t>In coloanele (</w:t>
            </w:r>
            <w:r w:rsidR="007A35D1">
              <w:t>7</w:t>
            </w:r>
            <w:r w:rsidRPr="00FF5F12">
              <w:t>) si (</w:t>
            </w:r>
            <w:r w:rsidR="004B47F8">
              <w:t>8</w:t>
            </w:r>
            <w:r w:rsidRPr="00FF5F12">
              <w:t xml:space="preserve">) se vor </w:t>
            </w:r>
            <w:r w:rsidR="00EF6E61">
              <w:t xml:space="preserve">completa </w:t>
            </w:r>
            <w:r w:rsidR="00EF6E61" w:rsidRPr="00FF5F12">
              <w:t xml:space="preserve"> </w:t>
            </w:r>
            <w:r w:rsidR="00EF6E61">
              <w:t>valorile</w:t>
            </w:r>
            <w:r w:rsidR="00EF6E61" w:rsidRPr="00FF5F12">
              <w:t xml:space="preserve"> </w:t>
            </w:r>
            <w:r w:rsidRPr="00FF5F12">
              <w:t>de investitie, in costuri curente, in conformitate cu devizul general.</w:t>
            </w:r>
          </w:p>
        </w:tc>
        <w:tc>
          <w:tcPr>
            <w:tcW w:w="5322" w:type="dxa"/>
          </w:tcPr>
          <w:p w14:paraId="12F4F8A8" w14:textId="65500DD5" w:rsidR="00F94B18" w:rsidRPr="00FF5F12" w:rsidRDefault="00F94B18" w:rsidP="00F94B18">
            <w:pPr>
              <w:jc w:val="both"/>
              <w:rPr>
                <w:bCs/>
              </w:rPr>
            </w:pPr>
            <w:r w:rsidRPr="00FF5F12">
              <w:rPr>
                <w:bCs/>
              </w:rPr>
              <w:t xml:space="preserve">Deviz general/deviz pe obiect – </w:t>
            </w:r>
            <w:r w:rsidR="00EF6E61">
              <w:rPr>
                <w:bCs/>
              </w:rPr>
              <w:t>valorile</w:t>
            </w:r>
            <w:r w:rsidR="00EF6E61" w:rsidRPr="00FF5F12">
              <w:rPr>
                <w:bCs/>
              </w:rPr>
              <w:t xml:space="preserve"> </w:t>
            </w:r>
            <w:r w:rsidRPr="00FF5F12">
              <w:rPr>
                <w:bCs/>
              </w:rPr>
              <w:t>de investitie vor exprimate in euro preturi curente fara TVA si reprezinta investitia de baza (cap 4 inclusiv cap. 1 si 2).</w:t>
            </w:r>
          </w:p>
        </w:tc>
      </w:tr>
    </w:tbl>
    <w:p w14:paraId="5FDB9F01" w14:textId="50BC68A9" w:rsidR="003D19A2" w:rsidRDefault="003D19A2" w:rsidP="003D19A2">
      <w:pPr>
        <w:jc w:val="both"/>
        <w:rPr>
          <w:rFonts w:ascii="Arial" w:hAnsi="Arial" w:cs="Arial"/>
        </w:rPr>
      </w:pPr>
    </w:p>
    <w:p w14:paraId="588BB386" w14:textId="2E7A6DB4" w:rsidR="001C46A1" w:rsidRPr="001C46A1" w:rsidRDefault="007A35D1" w:rsidP="001C46A1">
      <w:pPr>
        <w:jc w:val="both"/>
        <w:rPr>
          <w:rFonts w:ascii="Arial" w:hAnsi="Arial" w:cs="Arial"/>
          <w:b/>
          <w:bCs/>
        </w:rPr>
      </w:pPr>
      <w:r w:rsidRPr="007A35D1">
        <w:rPr>
          <w:rFonts w:ascii="Arial" w:hAnsi="Arial" w:cs="Arial"/>
          <w:b/>
          <w:bCs/>
        </w:rPr>
        <w:lastRenderedPageBreak/>
        <w:t xml:space="preserve">Concluzie la </w:t>
      </w:r>
      <w:r w:rsidRPr="003B4949">
        <w:rPr>
          <w:rFonts w:ascii="Arial" w:hAnsi="Arial" w:cs="Arial"/>
          <w:b/>
        </w:rPr>
        <w:t>Actiuni</w:t>
      </w:r>
      <w:r>
        <w:rPr>
          <w:rFonts w:ascii="Arial" w:hAnsi="Arial" w:cs="Arial"/>
          <w:b/>
        </w:rPr>
        <w:t xml:space="preserve"> </w:t>
      </w:r>
      <w:r w:rsidRPr="003B4949">
        <w:rPr>
          <w:rFonts w:ascii="Arial" w:hAnsi="Arial" w:cs="Arial"/>
          <w:b/>
        </w:rPr>
        <w:t>/</w:t>
      </w:r>
      <w:r>
        <w:rPr>
          <w:rFonts w:ascii="Arial" w:hAnsi="Arial" w:cs="Arial"/>
          <w:b/>
        </w:rPr>
        <w:t xml:space="preserve"> </w:t>
      </w:r>
      <w:r w:rsidRPr="003B4949">
        <w:rPr>
          <w:rFonts w:ascii="Arial" w:hAnsi="Arial" w:cs="Arial"/>
          <w:b/>
        </w:rPr>
        <w:t>Masuri de investitie  aplicate sistemelor de alimentare cu apa in vederea reducerii energiei electrice consumate</w:t>
      </w:r>
      <w:r w:rsidR="00EA38F4">
        <w:rPr>
          <w:rFonts w:ascii="Arial" w:hAnsi="Arial" w:cs="Arial"/>
          <w:b/>
        </w:rPr>
        <w:t>:</w:t>
      </w:r>
      <w:r w:rsidRPr="007A35D1">
        <w:rPr>
          <w:rFonts w:ascii="Arial" w:hAnsi="Arial" w:cs="Arial"/>
          <w:b/>
          <w:bCs/>
        </w:rPr>
        <w:t xml:space="preserve"> </w:t>
      </w:r>
      <w:r w:rsidR="001C46A1" w:rsidRPr="007A35D1">
        <w:rPr>
          <w:rFonts w:ascii="Arial" w:hAnsi="Arial" w:cs="Arial"/>
          <w:b/>
          <w:bCs/>
        </w:rPr>
        <w:t>Pe baza</w:t>
      </w:r>
      <w:r w:rsidR="001C46A1" w:rsidRPr="001C46A1">
        <w:rPr>
          <w:rFonts w:ascii="Arial" w:hAnsi="Arial" w:cs="Arial"/>
          <w:b/>
          <w:bCs/>
        </w:rPr>
        <w:t xml:space="preserve"> indicatorului „</w:t>
      </w:r>
      <w:r w:rsidR="001C46A1" w:rsidRPr="001C46A1">
        <w:rPr>
          <w:rFonts w:ascii="Arial" w:hAnsi="Arial" w:cs="Arial"/>
          <w:b/>
          <w:bCs/>
          <w:i/>
          <w:iCs/>
        </w:rPr>
        <w:t>Procentul de reducere a consumului de energie electrica</w:t>
      </w:r>
      <w:r w:rsidR="001C46A1" w:rsidRPr="001C46A1">
        <w:rPr>
          <w:rFonts w:ascii="Arial" w:hAnsi="Arial" w:cs="Arial"/>
          <w:b/>
          <w:bCs/>
        </w:rPr>
        <w:t>” se va stabili daca masurile propuse indeplinesc conditia de eficienta energetica ceruta de PDD.</w:t>
      </w:r>
    </w:p>
    <w:p w14:paraId="7A242AD2" w14:textId="77777777" w:rsidR="001C46A1" w:rsidRPr="00FF5F12" w:rsidRDefault="001C46A1" w:rsidP="003D19A2">
      <w:pPr>
        <w:jc w:val="both"/>
        <w:rPr>
          <w:rFonts w:ascii="Arial" w:hAnsi="Arial" w:cs="Arial"/>
        </w:rPr>
      </w:pPr>
    </w:p>
    <w:p w14:paraId="2FA15358" w14:textId="2C9ADB38" w:rsidR="00E9138C" w:rsidRPr="00FF5F12" w:rsidRDefault="00E9138C" w:rsidP="00E9138C">
      <w:pPr>
        <w:pStyle w:val="Heading2"/>
        <w:numPr>
          <w:ilvl w:val="2"/>
          <w:numId w:val="14"/>
        </w:numPr>
        <w:ind w:left="851" w:hanging="851"/>
      </w:pPr>
      <w:r w:rsidRPr="00FF5F12">
        <w:t xml:space="preserve">Sisteme de canalizare </w:t>
      </w:r>
    </w:p>
    <w:p w14:paraId="07E73E70" w14:textId="010119AB"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a se incadra</w:t>
      </w:r>
      <w:r w:rsidR="00EF6E61" w:rsidRPr="00FF5F12">
        <w:rPr>
          <w:rFonts w:ascii="Arial" w:hAnsi="Arial" w:cs="Arial"/>
        </w:rPr>
        <w:t xml:space="preserve"> in criteriile PDD de eficienta</w:t>
      </w:r>
      <w:r w:rsidR="00EF6E61">
        <w:rPr>
          <w:rFonts w:ascii="Arial" w:hAnsi="Arial" w:cs="Arial"/>
        </w:rPr>
        <w:t>,</w:t>
      </w:r>
      <w:r w:rsidR="00EF6E61" w:rsidRPr="00FF5F12">
        <w:rPr>
          <w:rFonts w:ascii="Arial" w:hAnsi="Arial" w:cs="Arial"/>
        </w:rPr>
        <w:t xml:space="preserve"> investitiile propuse</w:t>
      </w:r>
      <w:r w:rsidR="00EF6E61">
        <w:rPr>
          <w:rFonts w:ascii="Arial" w:hAnsi="Arial" w:cs="Arial"/>
        </w:rPr>
        <w:t xml:space="preserve"> care constau in</w:t>
      </w:r>
      <w:r w:rsidR="00EF6E61" w:rsidRPr="00FF5F12">
        <w:rPr>
          <w:rFonts w:ascii="Arial" w:hAnsi="Arial" w:cs="Arial"/>
        </w:rPr>
        <w:t xml:space="preserve"> reabilita</w:t>
      </w:r>
      <w:r w:rsidR="00EF6E61">
        <w:rPr>
          <w:rFonts w:ascii="Arial" w:hAnsi="Arial" w:cs="Arial"/>
        </w:rPr>
        <w:t xml:space="preserve">rea </w:t>
      </w:r>
      <w:r w:rsidR="00EF6E61" w:rsidRPr="00FF5F12">
        <w:rPr>
          <w:rFonts w:ascii="Arial" w:hAnsi="Arial" w:cs="Arial"/>
        </w:rPr>
        <w:t>sistemel</w:t>
      </w:r>
      <w:r w:rsidR="00EF6E61">
        <w:rPr>
          <w:rFonts w:ascii="Arial" w:hAnsi="Arial" w:cs="Arial"/>
        </w:rPr>
        <w:t>or</w:t>
      </w:r>
      <w:r w:rsidR="00EF6E61" w:rsidRPr="00FF5F12">
        <w:rPr>
          <w:rFonts w:ascii="Arial" w:hAnsi="Arial" w:cs="Arial"/>
        </w:rPr>
        <w:t xml:space="preserve"> </w:t>
      </w:r>
      <w:r w:rsidRPr="00FF5F12">
        <w:rPr>
          <w:rFonts w:ascii="Arial" w:hAnsi="Arial" w:cs="Arial"/>
        </w:rPr>
        <w:t xml:space="preserve">de canalizare , trebuie sa indeplineasca </w:t>
      </w:r>
      <w:r w:rsidRPr="00FF5F12">
        <w:rPr>
          <w:rFonts w:ascii="Arial" w:hAnsi="Arial" w:cs="Arial"/>
          <w:b/>
          <w:bCs/>
        </w:rPr>
        <w:t>urmatoarea conditie</w:t>
      </w:r>
      <w:r w:rsidRPr="00FF5F12">
        <w:rPr>
          <w:rFonts w:ascii="Arial" w:hAnsi="Arial" w:cs="Arial"/>
        </w:rPr>
        <w:t>:</w:t>
      </w:r>
    </w:p>
    <w:p w14:paraId="4D52FF64" w14:textId="22425CD6" w:rsidR="00866106" w:rsidRDefault="00866106" w:rsidP="00866106">
      <w:pPr>
        <w:pStyle w:val="ListParagraph"/>
        <w:numPr>
          <w:ilvl w:val="0"/>
          <w:numId w:val="17"/>
        </w:numPr>
        <w:jc w:val="both"/>
        <w:rPr>
          <w:rFonts w:ascii="Arial" w:hAnsi="Arial" w:cs="Arial"/>
        </w:rPr>
      </w:pPr>
      <w:r w:rsidRPr="00FF5F12">
        <w:rPr>
          <w:rFonts w:ascii="Arial" w:hAnsi="Arial" w:cs="Arial"/>
        </w:rPr>
        <w:t>sistemul de colectare si epurare a apelor uzate reabilitat (“front to end”) să conducă la o scădere a consumului mediu de energie cu cel puțin 10% (numai prin măsuri de eficiență energetică și nu prin modificări substanțiale sau modificări ale incarcarii).</w:t>
      </w:r>
    </w:p>
    <w:p w14:paraId="19C7A213" w14:textId="77777777" w:rsidR="00EF6E61" w:rsidRPr="00FF5F12" w:rsidRDefault="00EF6E61" w:rsidP="00EF6E61">
      <w:pPr>
        <w:pStyle w:val="ListParagraph"/>
        <w:ind w:left="360"/>
        <w:jc w:val="both"/>
        <w:rPr>
          <w:rFonts w:ascii="Arial" w:hAnsi="Arial" w:cs="Arial"/>
        </w:rPr>
      </w:pPr>
    </w:p>
    <w:p w14:paraId="041C7BB8" w14:textId="4137DADE" w:rsidR="00866106" w:rsidRPr="00FF5F12" w:rsidRDefault="00F00CB4" w:rsidP="00866106">
      <w:pPr>
        <w:jc w:val="both"/>
        <w:rPr>
          <w:rFonts w:ascii="Arial" w:hAnsi="Arial" w:cs="Arial"/>
        </w:rPr>
      </w:pPr>
      <w:r w:rsidRPr="00FF5F12">
        <w:rPr>
          <w:rFonts w:ascii="Arial" w:hAnsi="Arial" w:cs="Arial"/>
        </w:rPr>
        <w:t xml:space="preserve">In evaluarea eficientei energetice </w:t>
      </w:r>
      <w:r w:rsidR="00EF6E61">
        <w:rPr>
          <w:rFonts w:ascii="Arial" w:hAnsi="Arial" w:cs="Arial"/>
        </w:rPr>
        <w:t xml:space="preserve">corespunzatoare </w:t>
      </w:r>
      <w:r w:rsidRPr="00FF5F12">
        <w:rPr>
          <w:rFonts w:ascii="Arial" w:hAnsi="Arial" w:cs="Arial"/>
        </w:rPr>
        <w:t xml:space="preserve">masurilor de investitii propuse pot aparea </w:t>
      </w:r>
      <w:r w:rsidR="00EA38F4">
        <w:rPr>
          <w:rFonts w:ascii="Arial" w:hAnsi="Arial" w:cs="Arial"/>
        </w:rPr>
        <w:t>urmatoarele</w:t>
      </w:r>
      <w:r w:rsidR="00EA38F4" w:rsidRPr="00FF5F12">
        <w:rPr>
          <w:rFonts w:ascii="Arial" w:hAnsi="Arial" w:cs="Arial"/>
        </w:rPr>
        <w:t xml:space="preserve"> </w:t>
      </w:r>
      <w:r w:rsidRPr="00FF5F12">
        <w:rPr>
          <w:rFonts w:ascii="Arial" w:hAnsi="Arial" w:cs="Arial"/>
        </w:rPr>
        <w:t>situatii distincte:</w:t>
      </w:r>
    </w:p>
    <w:p w14:paraId="61497134" w14:textId="0F515723" w:rsidR="00F00CB4" w:rsidRPr="00FF5F12" w:rsidRDefault="00F00CB4" w:rsidP="008B0D80">
      <w:pPr>
        <w:pStyle w:val="ListParagraph"/>
        <w:numPr>
          <w:ilvl w:val="0"/>
          <w:numId w:val="19"/>
        </w:numPr>
        <w:jc w:val="both"/>
        <w:rPr>
          <w:rFonts w:ascii="Arial" w:hAnsi="Arial" w:cs="Arial"/>
        </w:rPr>
      </w:pPr>
      <w:r w:rsidRPr="00FF5F12">
        <w:rPr>
          <w:rFonts w:ascii="Arial" w:hAnsi="Arial" w:cs="Arial"/>
        </w:rPr>
        <w:t>evaluarea eficientei energetice prin reducerea infiltratiilor</w:t>
      </w:r>
      <w:r w:rsidR="00FF5F12" w:rsidRPr="00FF5F12">
        <w:rPr>
          <w:rFonts w:ascii="Arial" w:hAnsi="Arial" w:cs="Arial"/>
        </w:rPr>
        <w:t xml:space="preserve"> </w:t>
      </w:r>
      <w:r w:rsidR="00647805">
        <w:rPr>
          <w:rFonts w:ascii="Arial" w:hAnsi="Arial" w:cs="Arial"/>
        </w:rPr>
        <w:t xml:space="preserve">(cazul in care sunt propuse numai reabilitari de colectoare) </w:t>
      </w:r>
      <w:r w:rsidR="00FF5F12" w:rsidRPr="00FF5F12">
        <w:rPr>
          <w:rFonts w:ascii="Arial" w:hAnsi="Arial" w:cs="Arial"/>
        </w:rPr>
        <w:t>– se aplica pentru situatiile in care nu sunt prevazute investitii care reduc in mod direct energia consumata (de ex.</w:t>
      </w:r>
      <w:r w:rsidR="00647805">
        <w:rPr>
          <w:rFonts w:ascii="Arial" w:hAnsi="Arial" w:cs="Arial"/>
        </w:rPr>
        <w:t xml:space="preserve"> sunt prevazute</w:t>
      </w:r>
      <w:r w:rsidR="00FF5F12" w:rsidRPr="00FF5F12">
        <w:rPr>
          <w:rFonts w:ascii="Arial" w:hAnsi="Arial" w:cs="Arial"/>
        </w:rPr>
        <w:t xml:space="preserve"> echipamente care produc energie electrica din surse regenerabile); in aceasta situatie </w:t>
      </w:r>
      <w:r w:rsidR="00FF5F12">
        <w:rPr>
          <w:rFonts w:ascii="Arial" w:hAnsi="Arial" w:cs="Arial"/>
        </w:rPr>
        <w:t xml:space="preserve">evaluarea </w:t>
      </w:r>
      <w:r w:rsidR="00647805">
        <w:rPr>
          <w:rFonts w:ascii="Arial" w:hAnsi="Arial" w:cs="Arial"/>
        </w:rPr>
        <w:t>eficientei energetice se face prin</w:t>
      </w:r>
      <w:r w:rsidR="00FF5F12" w:rsidRPr="00FF5F12">
        <w:rPr>
          <w:rFonts w:ascii="Arial" w:hAnsi="Arial" w:cs="Arial"/>
        </w:rPr>
        <w:t xml:space="preserve"> reducerea </w:t>
      </w:r>
      <w:r w:rsidR="00647805">
        <w:rPr>
          <w:rFonts w:ascii="Arial" w:hAnsi="Arial" w:cs="Arial"/>
        </w:rPr>
        <w:t xml:space="preserve">infiltratiilor, respectiv </w:t>
      </w:r>
      <w:r w:rsidR="00FF5F12" w:rsidRPr="00FF5F12">
        <w:rPr>
          <w:rFonts w:ascii="Arial" w:hAnsi="Arial" w:cs="Arial"/>
        </w:rPr>
        <w:t>prin raportarea volumului de infiltratii redus prin reabilitari</w:t>
      </w:r>
      <w:r w:rsidR="00EA38F4">
        <w:rPr>
          <w:rFonts w:ascii="Arial" w:hAnsi="Arial" w:cs="Arial"/>
        </w:rPr>
        <w:t>,</w:t>
      </w:r>
      <w:r w:rsidR="00FF5F12" w:rsidRPr="00FF5F12">
        <w:rPr>
          <w:rFonts w:ascii="Arial" w:hAnsi="Arial" w:cs="Arial"/>
        </w:rPr>
        <w:t xml:space="preserve"> la volumul total al infiltratiilor inainte de proiect</w:t>
      </w:r>
      <w:r w:rsidR="00647805">
        <w:rPr>
          <w:rFonts w:ascii="Arial" w:hAnsi="Arial" w:cs="Arial"/>
        </w:rPr>
        <w:t>;</w:t>
      </w:r>
    </w:p>
    <w:p w14:paraId="43845C6C" w14:textId="2BF80D98" w:rsidR="00F00CB4" w:rsidRDefault="00F00CB4" w:rsidP="008B0D80">
      <w:pPr>
        <w:pStyle w:val="ListParagraph"/>
        <w:numPr>
          <w:ilvl w:val="0"/>
          <w:numId w:val="19"/>
        </w:numPr>
        <w:jc w:val="both"/>
        <w:rPr>
          <w:rFonts w:ascii="Arial" w:hAnsi="Arial" w:cs="Arial"/>
        </w:rPr>
      </w:pPr>
      <w:r w:rsidRPr="00FF5F12">
        <w:rPr>
          <w:rFonts w:ascii="Arial" w:hAnsi="Arial" w:cs="Arial"/>
        </w:rPr>
        <w:t xml:space="preserve">evaluarea eficientei energetice </w:t>
      </w:r>
      <w:r w:rsidR="005C160A">
        <w:rPr>
          <w:rFonts w:ascii="Arial" w:hAnsi="Arial" w:cs="Arial"/>
        </w:rPr>
        <w:t xml:space="preserve">direct </w:t>
      </w:r>
      <w:r w:rsidRPr="00FF5F12">
        <w:rPr>
          <w:rFonts w:ascii="Arial" w:hAnsi="Arial" w:cs="Arial"/>
        </w:rPr>
        <w:t>prin reducerea energiei consumate</w:t>
      </w:r>
      <w:r w:rsidR="005C160A">
        <w:rPr>
          <w:rFonts w:ascii="Arial" w:hAnsi="Arial" w:cs="Arial"/>
        </w:rPr>
        <w:t xml:space="preserve"> (cazul in care in proiect sunt propuse echipamente care produc energie electrica</w:t>
      </w:r>
      <w:r w:rsidR="008B0D80">
        <w:rPr>
          <w:rFonts w:ascii="Arial" w:hAnsi="Arial" w:cs="Arial"/>
        </w:rPr>
        <w:t xml:space="preserve"> sau echipamente cu consumuri mai mici de energie</w:t>
      </w:r>
      <w:r w:rsidR="005C160A">
        <w:rPr>
          <w:rFonts w:ascii="Arial" w:hAnsi="Arial" w:cs="Arial"/>
        </w:rPr>
        <w:t xml:space="preserve">); </w:t>
      </w:r>
      <w:r w:rsidR="005C160A" w:rsidRPr="00FF5F12">
        <w:rPr>
          <w:rFonts w:ascii="Arial" w:hAnsi="Arial" w:cs="Arial"/>
        </w:rPr>
        <w:t xml:space="preserve">in aceasta situatie </w:t>
      </w:r>
      <w:r w:rsidR="005C160A">
        <w:rPr>
          <w:rFonts w:ascii="Arial" w:hAnsi="Arial" w:cs="Arial"/>
        </w:rPr>
        <w:t xml:space="preserve">evaluarea eficientei energetice se face </w:t>
      </w:r>
      <w:r w:rsidR="005C160A" w:rsidRPr="005C160A">
        <w:rPr>
          <w:rFonts w:ascii="Arial" w:hAnsi="Arial" w:cs="Arial"/>
        </w:rPr>
        <w:t>prin raportarea economiilor de energie ca urmare a masurilor de reabilitare/eficientizare energetica propuse prin proiect, la consumul total de energie inregistrat inainte de proiect</w:t>
      </w:r>
      <w:r w:rsidR="005C160A">
        <w:rPr>
          <w:rFonts w:ascii="Arial" w:hAnsi="Arial" w:cs="Arial"/>
        </w:rPr>
        <w:t>;</w:t>
      </w:r>
    </w:p>
    <w:p w14:paraId="7BCD1CE3" w14:textId="16D43BF6" w:rsidR="005C160A" w:rsidRPr="00FF5F12" w:rsidRDefault="005C160A" w:rsidP="008B0D80">
      <w:pPr>
        <w:pStyle w:val="ListParagraph"/>
        <w:numPr>
          <w:ilvl w:val="0"/>
          <w:numId w:val="19"/>
        </w:numPr>
        <w:jc w:val="both"/>
        <w:rPr>
          <w:rFonts w:ascii="Arial" w:hAnsi="Arial" w:cs="Arial"/>
        </w:rPr>
      </w:pPr>
      <w:r>
        <w:rPr>
          <w:rFonts w:ascii="Arial" w:hAnsi="Arial" w:cs="Arial"/>
        </w:rPr>
        <w:t xml:space="preserve">evaluarea </w:t>
      </w:r>
      <w:r w:rsidRPr="005C160A">
        <w:rPr>
          <w:rFonts w:ascii="Arial" w:hAnsi="Arial" w:cs="Arial"/>
        </w:rPr>
        <w:t xml:space="preserve">eficientei energetice </w:t>
      </w:r>
      <w:r>
        <w:rPr>
          <w:rFonts w:ascii="Arial" w:hAnsi="Arial" w:cs="Arial"/>
        </w:rPr>
        <w:t xml:space="preserve">atat </w:t>
      </w:r>
      <w:r w:rsidRPr="005C160A">
        <w:rPr>
          <w:rFonts w:ascii="Arial" w:hAnsi="Arial" w:cs="Arial"/>
        </w:rPr>
        <w:t>prin reducerea infiltratiilor</w:t>
      </w:r>
      <w:r>
        <w:rPr>
          <w:rFonts w:ascii="Arial" w:hAnsi="Arial" w:cs="Arial"/>
        </w:rPr>
        <w:t xml:space="preserve">, cat si direct </w:t>
      </w:r>
      <w:r w:rsidRPr="00FF5F12">
        <w:rPr>
          <w:rFonts w:ascii="Arial" w:hAnsi="Arial" w:cs="Arial"/>
        </w:rPr>
        <w:t>prin reducerea energiei consumate</w:t>
      </w:r>
      <w:r>
        <w:rPr>
          <w:rFonts w:ascii="Arial" w:hAnsi="Arial" w:cs="Arial"/>
        </w:rPr>
        <w:t xml:space="preserve"> (cazul in care sunt propuse atat reabilitari de colectoare</w:t>
      </w:r>
      <w:r w:rsidR="00EF6E61">
        <w:rPr>
          <w:rFonts w:ascii="Arial" w:hAnsi="Arial" w:cs="Arial"/>
        </w:rPr>
        <w:t>,</w:t>
      </w:r>
      <w:r>
        <w:rPr>
          <w:rFonts w:ascii="Arial" w:hAnsi="Arial" w:cs="Arial"/>
        </w:rPr>
        <w:t xml:space="preserve"> cat si echipamente </w:t>
      </w:r>
      <w:r w:rsidR="00A603A1">
        <w:rPr>
          <w:rFonts w:ascii="Arial" w:hAnsi="Arial" w:cs="Arial"/>
        </w:rPr>
        <w:t>care conduc la eficientizare energetica</w:t>
      </w:r>
      <w:r>
        <w:rPr>
          <w:rFonts w:ascii="Arial" w:hAnsi="Arial" w:cs="Arial"/>
        </w:rPr>
        <w:t>);</w:t>
      </w:r>
      <w:r w:rsidRPr="005C160A">
        <w:t xml:space="preserve"> </w:t>
      </w:r>
      <w:r w:rsidRPr="005C160A">
        <w:rPr>
          <w:rFonts w:ascii="Arial" w:hAnsi="Arial" w:cs="Arial"/>
        </w:rPr>
        <w:t>in aceasta situatie evaluarea eficientei energetice</w:t>
      </w:r>
      <w:r>
        <w:rPr>
          <w:rFonts w:ascii="Arial" w:hAnsi="Arial" w:cs="Arial"/>
        </w:rPr>
        <w:t xml:space="preserve"> se face prin cumularea efectelor celor </w:t>
      </w:r>
      <w:r w:rsidR="00EA38F4">
        <w:rPr>
          <w:rFonts w:ascii="Arial" w:hAnsi="Arial" w:cs="Arial"/>
        </w:rPr>
        <w:t xml:space="preserve">doua </w:t>
      </w:r>
      <w:r>
        <w:rPr>
          <w:rFonts w:ascii="Arial" w:hAnsi="Arial" w:cs="Arial"/>
        </w:rPr>
        <w:t>masuri propuse (reducere infiltratii si reducere</w:t>
      </w:r>
      <w:r w:rsidR="008B0D80">
        <w:rPr>
          <w:rFonts w:ascii="Arial" w:hAnsi="Arial" w:cs="Arial"/>
        </w:rPr>
        <w:t xml:space="preserve"> consumuri energetice prin echipamente).</w:t>
      </w:r>
      <w:r>
        <w:rPr>
          <w:rFonts w:ascii="Arial" w:hAnsi="Arial" w:cs="Arial"/>
        </w:rPr>
        <w:t xml:space="preserve"> </w:t>
      </w:r>
    </w:p>
    <w:p w14:paraId="2D93D262" w14:textId="670D0084"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 xml:space="preserve">simplificarea si uniformizarea </w:t>
      </w:r>
      <w:r w:rsidRPr="00FF5F12">
        <w:rPr>
          <w:rFonts w:ascii="Arial" w:hAnsi="Arial" w:cs="Arial"/>
        </w:rPr>
        <w:t xml:space="preserve"> verificarii incadrarii in criteriile de eficienta PDD, se va realiza cate un tabel centralizator </w:t>
      </w:r>
      <w:r w:rsidR="008B0D80">
        <w:rPr>
          <w:rFonts w:ascii="Arial" w:hAnsi="Arial" w:cs="Arial"/>
        </w:rPr>
        <w:t>corespunzator</w:t>
      </w:r>
      <w:r w:rsidRPr="00FF5F12">
        <w:rPr>
          <w:rFonts w:ascii="Arial" w:hAnsi="Arial" w:cs="Arial"/>
        </w:rPr>
        <w:t xml:space="preserve"> situati</w:t>
      </w:r>
      <w:r w:rsidR="008B0D80">
        <w:rPr>
          <w:rFonts w:ascii="Arial" w:hAnsi="Arial" w:cs="Arial"/>
        </w:rPr>
        <w:t xml:space="preserve">ilor 1 si 2, iar pentru situatia 3 </w:t>
      </w:r>
      <w:r w:rsidRPr="00FF5F12">
        <w:rPr>
          <w:rFonts w:ascii="Arial" w:hAnsi="Arial" w:cs="Arial"/>
        </w:rPr>
        <w:t xml:space="preserve"> </w:t>
      </w:r>
      <w:r w:rsidR="008B0D80">
        <w:rPr>
          <w:rFonts w:ascii="Arial" w:hAnsi="Arial" w:cs="Arial"/>
        </w:rPr>
        <w:t>se vor realiza ambele tabele centralizatoare si se va cumula efectul reducerii energiei</w:t>
      </w:r>
      <w:r w:rsidRPr="00FF5F12">
        <w:rPr>
          <w:rFonts w:ascii="Arial" w:hAnsi="Arial" w:cs="Arial"/>
        </w:rPr>
        <w:t>. In cele ce urmeaza vor fi exemplificate tabelele centralizatoare D1 si D2:</w:t>
      </w:r>
    </w:p>
    <w:p w14:paraId="1AFABA0B" w14:textId="3F0728B8"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 xml:space="preserve">.1) pentru evaluarea eficientei </w:t>
      </w:r>
      <w:r w:rsidR="00F00CB4" w:rsidRPr="00FF5F12">
        <w:rPr>
          <w:rFonts w:ascii="Arial" w:hAnsi="Arial" w:cs="Arial"/>
        </w:rPr>
        <w:t xml:space="preserve">energetice </w:t>
      </w:r>
      <w:r w:rsidRPr="00FF5F12">
        <w:rPr>
          <w:rFonts w:ascii="Arial" w:hAnsi="Arial" w:cs="Arial"/>
        </w:rPr>
        <w:t>prin reducerea infiltratiilor;</w:t>
      </w:r>
    </w:p>
    <w:p w14:paraId="1FBFF391" w14:textId="12C8D47F"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.2) pentru evaluarea eficientei</w:t>
      </w:r>
      <w:r w:rsidR="00F00CB4" w:rsidRPr="00FF5F12">
        <w:rPr>
          <w:rFonts w:ascii="Arial" w:hAnsi="Arial" w:cs="Arial"/>
        </w:rPr>
        <w:t xml:space="preserve"> energetice</w:t>
      </w:r>
      <w:r w:rsidRPr="00FF5F12">
        <w:rPr>
          <w:rFonts w:ascii="Arial" w:hAnsi="Arial" w:cs="Arial"/>
        </w:rPr>
        <w:t xml:space="preserve"> prin reducerea energiei consumate;</w:t>
      </w:r>
    </w:p>
    <w:p w14:paraId="21EFC4AA" w14:textId="77777777" w:rsidR="00866106" w:rsidRPr="00FF5F12" w:rsidRDefault="00866106" w:rsidP="00866106">
      <w:pPr>
        <w:jc w:val="both"/>
        <w:rPr>
          <w:rFonts w:ascii="Arial" w:hAnsi="Arial" w:cs="Arial"/>
        </w:rPr>
      </w:pPr>
      <w:r w:rsidRPr="00FF5F12">
        <w:rPr>
          <w:rFonts w:ascii="Arial" w:hAnsi="Arial" w:cs="Arial"/>
        </w:rPr>
        <w:t>precum si modul de completare a acestora.</w:t>
      </w:r>
    </w:p>
    <w:p w14:paraId="12411978" w14:textId="77777777" w:rsidR="00CA4006" w:rsidRPr="00FF5F12" w:rsidRDefault="00CA4006" w:rsidP="00CA4006"/>
    <w:p w14:paraId="667ACD22" w14:textId="43CE7E41" w:rsidR="00CA4006" w:rsidRPr="00FF5F12" w:rsidRDefault="00CA4006" w:rsidP="00CA4006">
      <w:pPr>
        <w:rPr>
          <w:b/>
        </w:rPr>
      </w:pPr>
      <w:r w:rsidRPr="00FF5F12">
        <w:rPr>
          <w:b/>
        </w:rPr>
        <w:t>D.1) Sisteme de colectare si epurare a apelor uzate reabilitate: reabilitar</w:t>
      </w:r>
      <w:r>
        <w:rPr>
          <w:b/>
        </w:rPr>
        <w:t xml:space="preserve">i de colectoare </w:t>
      </w: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9"/>
        <w:gridCol w:w="1451"/>
        <w:gridCol w:w="1276"/>
        <w:gridCol w:w="1016"/>
        <w:gridCol w:w="968"/>
        <w:gridCol w:w="1134"/>
        <w:gridCol w:w="1134"/>
        <w:gridCol w:w="1134"/>
        <w:gridCol w:w="1276"/>
        <w:gridCol w:w="1134"/>
        <w:gridCol w:w="992"/>
        <w:gridCol w:w="1098"/>
        <w:gridCol w:w="1029"/>
      </w:tblGrid>
      <w:tr w:rsidR="00B63330" w:rsidRPr="00FF5F12" w14:paraId="0588BA16" w14:textId="77777777" w:rsidTr="001C46A1">
        <w:trPr>
          <w:trHeight w:val="1228"/>
          <w:jc w:val="center"/>
        </w:trPr>
        <w:tc>
          <w:tcPr>
            <w:tcW w:w="529" w:type="dxa"/>
            <w:shd w:val="clear" w:color="000000" w:fill="D9E1F2"/>
          </w:tcPr>
          <w:p w14:paraId="101C8891" w14:textId="2AF6606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lastRenderedPageBreak/>
              <w:t>Nr. crt</w:t>
            </w:r>
            <w:r w:rsidR="00C25F23">
              <w:rPr>
                <w:rFonts w:ascii="Calibri" w:hAnsi="Calibri" w:cs="Calibri"/>
                <w:b/>
                <w:bCs/>
                <w:sz w:val="18"/>
                <w:szCs w:val="18"/>
              </w:rPr>
              <w:t>.</w:t>
            </w:r>
          </w:p>
        </w:tc>
        <w:tc>
          <w:tcPr>
            <w:tcW w:w="1451" w:type="dxa"/>
            <w:shd w:val="clear" w:color="000000" w:fill="D9E1F2"/>
            <w:hideMark/>
          </w:tcPr>
          <w:p w14:paraId="31AFD5C7"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1276" w:type="dxa"/>
            <w:shd w:val="clear" w:color="000000" w:fill="D9E1F2"/>
            <w:hideMark/>
          </w:tcPr>
          <w:p w14:paraId="1EFAADDC"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actuala retea </w:t>
            </w:r>
            <w:r w:rsidR="00C25F23">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41A9087D" w14:textId="2C5C713C"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Le</w:t>
            </w:r>
          </w:p>
        </w:tc>
        <w:tc>
          <w:tcPr>
            <w:tcW w:w="1016" w:type="dxa"/>
            <w:shd w:val="clear" w:color="000000" w:fill="D9E1F2"/>
            <w:hideMark/>
          </w:tcPr>
          <w:p w14:paraId="3742DA8F"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reabilitari </w:t>
            </w:r>
            <w:r w:rsidR="00C25F23">
              <w:rPr>
                <w:rFonts w:ascii="Calibri" w:hAnsi="Calibri" w:cs="Calibri"/>
                <w:b/>
                <w:sz w:val="18"/>
                <w:szCs w:val="18"/>
              </w:rPr>
              <w:t>colectoare</w:t>
            </w:r>
            <w:r w:rsidRPr="00FF5F12">
              <w:rPr>
                <w:rFonts w:ascii="Calibri" w:hAnsi="Calibri" w:cs="Calibri"/>
                <w:b/>
                <w:sz w:val="18"/>
                <w:szCs w:val="18"/>
              </w:rPr>
              <w:br/>
            </w:r>
            <w:r w:rsidRPr="00C25F23">
              <w:rPr>
                <w:rFonts w:ascii="Calibri" w:hAnsi="Calibri" w:cs="Calibri"/>
                <w:bCs/>
                <w:sz w:val="18"/>
                <w:szCs w:val="18"/>
              </w:rPr>
              <w:t>[km]</w:t>
            </w:r>
          </w:p>
          <w:p w14:paraId="0CB76B0C" w14:textId="481AEDE9"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Lr</w:t>
            </w:r>
          </w:p>
        </w:tc>
        <w:tc>
          <w:tcPr>
            <w:tcW w:w="968" w:type="dxa"/>
            <w:shd w:val="clear" w:color="000000" w:fill="D9E1F2"/>
            <w:hideMark/>
          </w:tcPr>
          <w:p w14:paraId="5735BE01"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Procent din </w:t>
            </w:r>
            <w:r w:rsidR="000B611E">
              <w:rPr>
                <w:rFonts w:ascii="Calibri" w:hAnsi="Calibri" w:cs="Calibri"/>
                <w:b/>
                <w:sz w:val="18"/>
                <w:szCs w:val="18"/>
              </w:rPr>
              <w:t>colectoare</w:t>
            </w:r>
            <w:r w:rsidRPr="00FF5F12">
              <w:rPr>
                <w:rFonts w:ascii="Calibri" w:hAnsi="Calibri" w:cs="Calibri"/>
                <w:b/>
                <w:sz w:val="18"/>
                <w:szCs w:val="18"/>
              </w:rPr>
              <w:t xml:space="preserve"> reabilitat</w:t>
            </w:r>
            <w:r w:rsidR="000B611E">
              <w:rPr>
                <w:rFonts w:ascii="Calibri" w:hAnsi="Calibri" w:cs="Calibri"/>
                <w:b/>
                <w:sz w:val="18"/>
                <w:szCs w:val="18"/>
              </w:rPr>
              <w:t>e</w:t>
            </w:r>
            <w:r w:rsidRPr="00FF5F12">
              <w:rPr>
                <w:rFonts w:ascii="Calibri" w:hAnsi="Calibri" w:cs="Calibri"/>
                <w:b/>
                <w:sz w:val="18"/>
                <w:szCs w:val="18"/>
              </w:rPr>
              <w:br/>
            </w:r>
            <w:r w:rsidRPr="00C25F23">
              <w:rPr>
                <w:rFonts w:ascii="Calibri" w:hAnsi="Calibri" w:cs="Calibri"/>
                <w:bCs/>
                <w:sz w:val="18"/>
                <w:szCs w:val="18"/>
              </w:rPr>
              <w:t>[%]</w:t>
            </w:r>
          </w:p>
          <w:p w14:paraId="73925158" w14:textId="6683B372" w:rsidR="00AE38F2" w:rsidRPr="00AE38F2" w:rsidRDefault="00AE38F2" w:rsidP="00FA31AD">
            <w:pPr>
              <w:spacing w:after="0" w:line="240" w:lineRule="auto"/>
              <w:jc w:val="center"/>
              <w:rPr>
                <w:rFonts w:ascii="Calibri" w:hAnsi="Calibri" w:cs="Calibri"/>
                <w:b/>
                <w:sz w:val="18"/>
                <w:szCs w:val="18"/>
              </w:rPr>
            </w:pPr>
            <w:r w:rsidRPr="003B4949">
              <w:rPr>
                <w:rFonts w:ascii="Calibri" w:hAnsi="Calibri" w:cs="Calibri"/>
                <w:b/>
                <w:sz w:val="18"/>
                <w:szCs w:val="18"/>
              </w:rPr>
              <w:t>P</w:t>
            </w:r>
            <w:r w:rsidR="004F1954">
              <w:rPr>
                <w:rFonts w:ascii="Calibri" w:hAnsi="Calibri" w:cs="Calibri"/>
                <w:b/>
                <w:sz w:val="18"/>
                <w:szCs w:val="18"/>
              </w:rPr>
              <w:t>c</w:t>
            </w:r>
          </w:p>
        </w:tc>
        <w:tc>
          <w:tcPr>
            <w:tcW w:w="1134" w:type="dxa"/>
            <w:shd w:val="clear" w:color="000000" w:fill="D9E1F2"/>
            <w:hideMark/>
          </w:tcPr>
          <w:p w14:paraId="4F47A0B1" w14:textId="2DC63E8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Volum apa </w:t>
            </w:r>
            <w:r w:rsidR="00AE38F2">
              <w:rPr>
                <w:rFonts w:ascii="Calibri" w:hAnsi="Calibri" w:cs="Calibri"/>
                <w:b/>
                <w:bCs/>
                <w:sz w:val="18"/>
                <w:szCs w:val="18"/>
              </w:rPr>
              <w:t xml:space="preserve">uzata </w:t>
            </w:r>
            <w:r w:rsidR="008E3014">
              <w:rPr>
                <w:rFonts w:ascii="Calibri" w:hAnsi="Calibri" w:cs="Calibri"/>
                <w:b/>
                <w:bCs/>
                <w:sz w:val="18"/>
                <w:szCs w:val="18"/>
              </w:rPr>
              <w:t xml:space="preserve">descarcata/ </w:t>
            </w:r>
            <w:r w:rsidRPr="00FF5F12">
              <w:rPr>
                <w:rFonts w:ascii="Calibri" w:hAnsi="Calibri" w:cs="Calibri"/>
                <w:b/>
                <w:bCs/>
                <w:sz w:val="18"/>
                <w:szCs w:val="18"/>
              </w:rPr>
              <w:t>epurata inainte de proiect</w:t>
            </w:r>
          </w:p>
          <w:p w14:paraId="467EC83D"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09EC8CBB" w14:textId="3EECD03D"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Ve</w:t>
            </w:r>
          </w:p>
        </w:tc>
        <w:tc>
          <w:tcPr>
            <w:tcW w:w="1134" w:type="dxa"/>
            <w:shd w:val="clear" w:color="000000" w:fill="D9E1F2"/>
            <w:hideMark/>
          </w:tcPr>
          <w:p w14:paraId="52DFA106" w14:textId="72CAF87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Volum infiltratii inainte de proiect</w:t>
            </w:r>
          </w:p>
          <w:p w14:paraId="402AC780"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[m3/an]</w:t>
            </w:r>
          </w:p>
          <w:p w14:paraId="68313AC5" w14:textId="51C5821A"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134" w:type="dxa"/>
            <w:shd w:val="clear" w:color="000000" w:fill="D9E1F2"/>
          </w:tcPr>
          <w:p w14:paraId="43A87E5E" w14:textId="6FAB4BC4" w:rsidR="00CA4006" w:rsidRPr="00FF5F12" w:rsidRDefault="00C25F23" w:rsidP="00FA31AD">
            <w:pPr>
              <w:spacing w:after="0" w:line="240" w:lineRule="auto"/>
              <w:jc w:val="center"/>
              <w:rPr>
                <w:rFonts w:ascii="Calibri" w:hAnsi="Calibri" w:cs="Calibri"/>
                <w:b/>
                <w:bCs/>
                <w:sz w:val="18"/>
                <w:szCs w:val="18"/>
              </w:rPr>
            </w:pPr>
            <w:r>
              <w:rPr>
                <w:rFonts w:ascii="Calibri" w:hAnsi="Calibri" w:cs="Calibri"/>
                <w:b/>
                <w:bCs/>
                <w:sz w:val="18"/>
                <w:szCs w:val="18"/>
              </w:rPr>
              <w:t xml:space="preserve">Procentul </w:t>
            </w:r>
            <w:r w:rsidR="00CA4006" w:rsidRPr="00FF5F12">
              <w:rPr>
                <w:rFonts w:ascii="Calibri" w:hAnsi="Calibri" w:cs="Calibri"/>
                <w:b/>
                <w:bCs/>
                <w:sz w:val="18"/>
                <w:szCs w:val="18"/>
              </w:rPr>
              <w:t>infiltratii</w:t>
            </w:r>
            <w:r>
              <w:rPr>
                <w:rFonts w:ascii="Calibri" w:hAnsi="Calibri" w:cs="Calibri"/>
                <w:b/>
                <w:bCs/>
                <w:sz w:val="18"/>
                <w:szCs w:val="18"/>
              </w:rPr>
              <w:t xml:space="preserve">lor </w:t>
            </w:r>
            <w:r w:rsidR="00CA4006" w:rsidRPr="00FF5F12">
              <w:rPr>
                <w:rFonts w:ascii="Calibri" w:hAnsi="Calibri" w:cs="Calibri"/>
                <w:b/>
                <w:bCs/>
                <w:sz w:val="18"/>
                <w:szCs w:val="18"/>
              </w:rPr>
              <w:t xml:space="preserve">inainte de proiect </w:t>
            </w:r>
          </w:p>
          <w:p w14:paraId="0BFD700E" w14:textId="77777777" w:rsidR="00CA4006" w:rsidRDefault="00C25F23" w:rsidP="00FA31AD">
            <w:pPr>
              <w:spacing w:after="0" w:line="240" w:lineRule="auto"/>
              <w:jc w:val="center"/>
              <w:rPr>
                <w:rFonts w:ascii="Calibri" w:hAnsi="Calibri" w:cs="Calibri"/>
                <w:sz w:val="18"/>
                <w:szCs w:val="18"/>
              </w:rPr>
            </w:pPr>
            <w:r>
              <w:rPr>
                <w:rFonts w:ascii="Calibri" w:hAnsi="Calibri" w:cs="Calibri"/>
                <w:sz w:val="18"/>
                <w:szCs w:val="18"/>
              </w:rPr>
              <w:t>[</w:t>
            </w:r>
            <w:r w:rsidR="00CA4006" w:rsidRPr="00C25F23">
              <w:rPr>
                <w:rFonts w:ascii="Calibri" w:hAnsi="Calibri" w:cs="Calibri"/>
                <w:sz w:val="18"/>
                <w:szCs w:val="18"/>
              </w:rPr>
              <w:t>%</w:t>
            </w:r>
            <w:r>
              <w:rPr>
                <w:rFonts w:ascii="Calibri" w:hAnsi="Calibri" w:cs="Calibri"/>
                <w:sz w:val="18"/>
                <w:szCs w:val="18"/>
              </w:rPr>
              <w:t>]</w:t>
            </w:r>
          </w:p>
          <w:p w14:paraId="3204BE15" w14:textId="62056FD1"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Pi</w:t>
            </w:r>
          </w:p>
        </w:tc>
        <w:tc>
          <w:tcPr>
            <w:tcW w:w="1276" w:type="dxa"/>
            <w:shd w:val="clear" w:color="000000" w:fill="D9E1F2"/>
            <w:hideMark/>
          </w:tcPr>
          <w:p w14:paraId="7AFCEE9D" w14:textId="5135FE18"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Reduceri infiltratii prin reabilitari</w:t>
            </w:r>
            <w:r w:rsidR="00B63330">
              <w:rPr>
                <w:rFonts w:ascii="Calibri" w:hAnsi="Calibri" w:cs="Calibri"/>
                <w:b/>
                <w:bCs/>
                <w:sz w:val="18"/>
                <w:szCs w:val="18"/>
              </w:rPr>
              <w:t xml:space="preserve"> cf. analizei de optiuni</w:t>
            </w:r>
          </w:p>
          <w:p w14:paraId="7A826E04"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545AE5B6" w14:textId="442BD67E" w:rsidR="00FD1021" w:rsidRPr="003B4949" w:rsidRDefault="00FD1021"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Vri</w:t>
            </w:r>
          </w:p>
        </w:tc>
        <w:tc>
          <w:tcPr>
            <w:tcW w:w="1134" w:type="dxa"/>
            <w:shd w:val="clear" w:color="000000" w:fill="D9E1F2"/>
          </w:tcPr>
          <w:p w14:paraId="2324117D" w14:textId="77777777"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Procent reducere infiltratii</w:t>
            </w:r>
          </w:p>
          <w:p w14:paraId="2C5D1612" w14:textId="77777777" w:rsidR="00CA4006"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p w14:paraId="1D6368F9" w14:textId="54EE4DE5"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Pri</w:t>
            </w:r>
          </w:p>
        </w:tc>
        <w:tc>
          <w:tcPr>
            <w:tcW w:w="992" w:type="dxa"/>
            <w:shd w:val="clear" w:color="000000" w:fill="D9E1F2"/>
          </w:tcPr>
          <w:p w14:paraId="21797AE0" w14:textId="31158F37"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Procent de energie recuperata prin reabilitari</w:t>
            </w:r>
          </w:p>
          <w:p w14:paraId="7AA4BED5" w14:textId="4C6BA83C" w:rsidR="00CA4006" w:rsidRPr="00C25F23"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tc>
        <w:tc>
          <w:tcPr>
            <w:tcW w:w="1098" w:type="dxa"/>
            <w:shd w:val="clear" w:color="000000" w:fill="D9E1F2"/>
          </w:tcPr>
          <w:p w14:paraId="61CB8B82"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41AE5AF" w14:textId="58B3E705"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029" w:type="dxa"/>
            <w:shd w:val="clear" w:color="000000" w:fill="D9E1F2"/>
          </w:tcPr>
          <w:p w14:paraId="47DC418F"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6EA4C95" w14:textId="67CBEB3B"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B63330" w:rsidRPr="00FF5F12" w14:paraId="3D24A33A" w14:textId="77777777" w:rsidTr="001C46A1">
        <w:trPr>
          <w:trHeight w:val="210"/>
          <w:jc w:val="center"/>
        </w:trPr>
        <w:tc>
          <w:tcPr>
            <w:tcW w:w="529" w:type="dxa"/>
            <w:shd w:val="clear" w:color="000000" w:fill="D9E1F2"/>
            <w:vAlign w:val="center"/>
          </w:tcPr>
          <w:p w14:paraId="69579C2E" w14:textId="445C65BD" w:rsidR="00CA4006" w:rsidRPr="003B4949" w:rsidRDefault="00EA38F4" w:rsidP="00FA31AD">
            <w:pPr>
              <w:spacing w:after="0" w:line="240" w:lineRule="auto"/>
              <w:jc w:val="center"/>
              <w:rPr>
                <w:rFonts w:ascii="Calibri" w:hAnsi="Calibri" w:cs="Calibri"/>
                <w:sz w:val="18"/>
                <w:szCs w:val="18"/>
              </w:rPr>
            </w:pPr>
            <w:r>
              <w:rPr>
                <w:rFonts w:ascii="Calibri" w:hAnsi="Calibri" w:cs="Calibri"/>
                <w:sz w:val="18"/>
                <w:szCs w:val="18"/>
              </w:rPr>
              <w:t>(0)</w:t>
            </w:r>
          </w:p>
        </w:tc>
        <w:tc>
          <w:tcPr>
            <w:tcW w:w="1451" w:type="dxa"/>
            <w:shd w:val="clear" w:color="000000" w:fill="D9E1F2"/>
            <w:vAlign w:val="center"/>
          </w:tcPr>
          <w:p w14:paraId="610F87C5" w14:textId="78D9B1F9" w:rsidR="00CA4006" w:rsidRPr="00FF5F12" w:rsidRDefault="00CA4006" w:rsidP="00FA31AD">
            <w:pPr>
              <w:spacing w:after="0" w:line="240" w:lineRule="auto"/>
              <w:jc w:val="center"/>
              <w:rPr>
                <w:rFonts w:ascii="Calibri" w:hAnsi="Calibri" w:cs="Calibri"/>
                <w:sz w:val="18"/>
                <w:szCs w:val="18"/>
              </w:rPr>
            </w:pPr>
            <w:r w:rsidRPr="00FF5F12">
              <w:rPr>
                <w:rFonts w:ascii="Calibri" w:hAnsi="Calibri" w:cs="Calibri"/>
                <w:sz w:val="18"/>
                <w:szCs w:val="18"/>
              </w:rPr>
              <w:t>(</w:t>
            </w:r>
            <w:r w:rsidR="00EA38F4">
              <w:rPr>
                <w:rFonts w:ascii="Calibri" w:hAnsi="Calibri" w:cs="Calibri"/>
                <w:sz w:val="18"/>
                <w:szCs w:val="18"/>
              </w:rPr>
              <w:t>1</w:t>
            </w:r>
            <w:r w:rsidRPr="00FF5F12">
              <w:rPr>
                <w:rFonts w:ascii="Calibri" w:hAnsi="Calibri" w:cs="Calibri"/>
                <w:sz w:val="18"/>
                <w:szCs w:val="18"/>
              </w:rPr>
              <w:t>)</w:t>
            </w:r>
          </w:p>
        </w:tc>
        <w:tc>
          <w:tcPr>
            <w:tcW w:w="1276" w:type="dxa"/>
            <w:shd w:val="clear" w:color="000000" w:fill="D9E1F2"/>
            <w:vAlign w:val="center"/>
          </w:tcPr>
          <w:p w14:paraId="2BD88275" w14:textId="528D9E7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016" w:type="dxa"/>
            <w:shd w:val="clear" w:color="000000" w:fill="D9E1F2"/>
            <w:vAlign w:val="center"/>
          </w:tcPr>
          <w:p w14:paraId="2C119FF1" w14:textId="1E05CCC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3</w:t>
            </w:r>
            <w:r w:rsidRPr="00FF5F12">
              <w:rPr>
                <w:rFonts w:ascii="Calibri" w:hAnsi="Calibri" w:cs="Calibri"/>
                <w:bCs/>
                <w:sz w:val="18"/>
                <w:szCs w:val="18"/>
              </w:rPr>
              <w:t>)</w:t>
            </w:r>
          </w:p>
        </w:tc>
        <w:tc>
          <w:tcPr>
            <w:tcW w:w="968" w:type="dxa"/>
            <w:shd w:val="clear" w:color="000000" w:fill="D9E1F2"/>
            <w:vAlign w:val="center"/>
          </w:tcPr>
          <w:p w14:paraId="3B31A76F" w14:textId="3182E62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4</w:t>
            </w:r>
            <w:r w:rsidRPr="00FF5F12">
              <w:rPr>
                <w:rFonts w:ascii="Calibri" w:hAnsi="Calibri" w:cs="Calibri"/>
                <w:bCs/>
                <w:sz w:val="18"/>
                <w:szCs w:val="18"/>
              </w:rPr>
              <w:t>) = (</w:t>
            </w:r>
            <w:r w:rsidR="00EA38F4">
              <w:rPr>
                <w:rFonts w:ascii="Calibri" w:hAnsi="Calibri" w:cs="Calibri"/>
                <w:bCs/>
                <w:sz w:val="18"/>
                <w:szCs w:val="18"/>
              </w:rPr>
              <w:t>3</w:t>
            </w: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134" w:type="dxa"/>
            <w:shd w:val="clear" w:color="000000" w:fill="D9E1F2"/>
            <w:vAlign w:val="center"/>
          </w:tcPr>
          <w:p w14:paraId="7AF120B7" w14:textId="05C395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134" w:type="dxa"/>
            <w:shd w:val="clear" w:color="000000" w:fill="D9E1F2"/>
            <w:vAlign w:val="center"/>
          </w:tcPr>
          <w:p w14:paraId="0F81130E" w14:textId="3B3E854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876CFB">
              <w:rPr>
                <w:rFonts w:ascii="Calibri" w:hAnsi="Calibri" w:cs="Calibri"/>
                <w:bCs/>
                <w:sz w:val="18"/>
                <w:szCs w:val="18"/>
              </w:rPr>
              <w:t>6</w:t>
            </w:r>
            <w:r w:rsidRPr="00FF5F12">
              <w:rPr>
                <w:rFonts w:ascii="Calibri" w:hAnsi="Calibri" w:cs="Calibri"/>
                <w:bCs/>
                <w:sz w:val="18"/>
                <w:szCs w:val="18"/>
              </w:rPr>
              <w:t>)</w:t>
            </w:r>
          </w:p>
        </w:tc>
        <w:tc>
          <w:tcPr>
            <w:tcW w:w="1134" w:type="dxa"/>
            <w:shd w:val="clear" w:color="000000" w:fill="D9E1F2"/>
            <w:vAlign w:val="center"/>
          </w:tcPr>
          <w:p w14:paraId="65C4BC40" w14:textId="740F3D05"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7</w:t>
            </w:r>
            <w:r w:rsidRPr="00FF5F12">
              <w:rPr>
                <w:rFonts w:ascii="Calibri" w:hAnsi="Calibri" w:cs="Calibri"/>
                <w:bCs/>
                <w:sz w:val="18"/>
                <w:szCs w:val="18"/>
              </w:rPr>
              <w:t>) = (</w:t>
            </w:r>
            <w:r w:rsidR="00EA38F4">
              <w:rPr>
                <w:rFonts w:ascii="Calibri" w:hAnsi="Calibri" w:cs="Calibri"/>
                <w:bCs/>
                <w:sz w:val="18"/>
                <w:szCs w:val="18"/>
              </w:rPr>
              <w:t>6</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276" w:type="dxa"/>
            <w:shd w:val="clear" w:color="000000" w:fill="D9E1F2"/>
            <w:vAlign w:val="center"/>
          </w:tcPr>
          <w:p w14:paraId="4776DDFB" w14:textId="07A4CC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 xml:space="preserve"> (</w:t>
            </w:r>
            <w:r w:rsidR="00EA38F4">
              <w:rPr>
                <w:rFonts w:ascii="Calibri" w:hAnsi="Calibri" w:cs="Calibri"/>
                <w:bCs/>
                <w:sz w:val="18"/>
                <w:szCs w:val="18"/>
              </w:rPr>
              <w:t>8</w:t>
            </w:r>
            <w:r w:rsidRPr="00FF5F12">
              <w:rPr>
                <w:rFonts w:ascii="Calibri" w:hAnsi="Calibri" w:cs="Calibri"/>
                <w:bCs/>
                <w:sz w:val="18"/>
                <w:szCs w:val="18"/>
              </w:rPr>
              <w:t>)</w:t>
            </w:r>
          </w:p>
        </w:tc>
        <w:tc>
          <w:tcPr>
            <w:tcW w:w="1134" w:type="dxa"/>
            <w:shd w:val="clear" w:color="000000" w:fill="D9E1F2"/>
            <w:vAlign w:val="center"/>
          </w:tcPr>
          <w:p w14:paraId="362ED441" w14:textId="0458E66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9</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6</w:t>
            </w:r>
            <w:r>
              <w:rPr>
                <w:rFonts w:ascii="Calibri" w:hAnsi="Calibri" w:cs="Calibri"/>
                <w:bCs/>
                <w:sz w:val="18"/>
                <w:szCs w:val="18"/>
              </w:rPr>
              <w:t>)</w:t>
            </w:r>
          </w:p>
        </w:tc>
        <w:tc>
          <w:tcPr>
            <w:tcW w:w="992" w:type="dxa"/>
            <w:shd w:val="clear" w:color="000000" w:fill="D9E1F2"/>
            <w:vAlign w:val="center"/>
          </w:tcPr>
          <w:p w14:paraId="3D9194EF" w14:textId="417646B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10</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098" w:type="dxa"/>
            <w:shd w:val="clear" w:color="000000" w:fill="D9E1F2"/>
            <w:vAlign w:val="center"/>
          </w:tcPr>
          <w:p w14:paraId="150B6E11" w14:textId="71844A40"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1</w:t>
            </w:r>
            <w:r w:rsidRPr="00FF5F12">
              <w:rPr>
                <w:rFonts w:ascii="Calibri" w:hAnsi="Calibri" w:cs="Calibri"/>
                <w:bCs/>
                <w:sz w:val="18"/>
                <w:szCs w:val="18"/>
              </w:rPr>
              <w:t>)</w:t>
            </w:r>
          </w:p>
        </w:tc>
        <w:tc>
          <w:tcPr>
            <w:tcW w:w="1029" w:type="dxa"/>
            <w:shd w:val="clear" w:color="000000" w:fill="D9E1F2"/>
            <w:vAlign w:val="center"/>
          </w:tcPr>
          <w:p w14:paraId="728A4276" w14:textId="7B215CA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2</w:t>
            </w:r>
            <w:r w:rsidRPr="00FF5F12">
              <w:rPr>
                <w:rFonts w:ascii="Calibri" w:hAnsi="Calibri" w:cs="Calibri"/>
                <w:bCs/>
                <w:sz w:val="18"/>
                <w:szCs w:val="18"/>
              </w:rPr>
              <w:t>)</w:t>
            </w:r>
          </w:p>
        </w:tc>
      </w:tr>
      <w:tr w:rsidR="00B63330" w:rsidRPr="00FF5F12" w14:paraId="12AFF06A" w14:textId="77777777" w:rsidTr="001C46A1">
        <w:trPr>
          <w:trHeight w:val="293"/>
          <w:jc w:val="center"/>
        </w:trPr>
        <w:tc>
          <w:tcPr>
            <w:tcW w:w="529" w:type="dxa"/>
            <w:shd w:val="clear" w:color="auto" w:fill="FFFFCC"/>
            <w:vAlign w:val="center"/>
          </w:tcPr>
          <w:p w14:paraId="4196B36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451" w:type="dxa"/>
            <w:shd w:val="clear" w:color="auto" w:fill="FFFFCC"/>
            <w:noWrap/>
            <w:vAlign w:val="center"/>
            <w:hideMark/>
          </w:tcPr>
          <w:p w14:paraId="4D6C326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276" w:type="dxa"/>
            <w:shd w:val="clear" w:color="auto" w:fill="FFFFCC"/>
            <w:noWrap/>
            <w:vAlign w:val="center"/>
          </w:tcPr>
          <w:p w14:paraId="4AD6930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24D345D1"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582A275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433E1DC"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356CAA09"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24C3F170"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0C122B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300F673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59F78B3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8A4757B"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83BA18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069708A1" w14:textId="77777777" w:rsidTr="001C46A1">
        <w:trPr>
          <w:trHeight w:val="293"/>
          <w:jc w:val="center"/>
        </w:trPr>
        <w:tc>
          <w:tcPr>
            <w:tcW w:w="529" w:type="dxa"/>
            <w:shd w:val="clear" w:color="auto" w:fill="FFFFCC"/>
            <w:vAlign w:val="center"/>
          </w:tcPr>
          <w:p w14:paraId="02A6D37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451" w:type="dxa"/>
            <w:shd w:val="clear" w:color="auto" w:fill="FFFFCC"/>
            <w:noWrap/>
            <w:vAlign w:val="center"/>
            <w:hideMark/>
          </w:tcPr>
          <w:p w14:paraId="550B8EF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76" w:type="dxa"/>
            <w:shd w:val="clear" w:color="auto" w:fill="FFFFCC"/>
            <w:noWrap/>
            <w:vAlign w:val="center"/>
          </w:tcPr>
          <w:p w14:paraId="3777800E"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7E78750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6E2E3C2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7EC6570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0627BA"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792EBF3E"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116BA1F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69313EB2"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213F14D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C0E94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657850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4BC79EAE" w14:textId="77777777" w:rsidTr="001C46A1">
        <w:trPr>
          <w:trHeight w:val="293"/>
          <w:jc w:val="center"/>
        </w:trPr>
        <w:tc>
          <w:tcPr>
            <w:tcW w:w="529" w:type="dxa"/>
            <w:shd w:val="clear" w:color="000000" w:fill="D9E1F2"/>
            <w:vAlign w:val="center"/>
          </w:tcPr>
          <w:p w14:paraId="5047D3F4"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451" w:type="dxa"/>
            <w:shd w:val="clear" w:color="000000" w:fill="D9E1F2"/>
            <w:noWrap/>
            <w:vAlign w:val="center"/>
            <w:hideMark/>
          </w:tcPr>
          <w:p w14:paraId="6E9B111A" w14:textId="1F61AD52" w:rsidR="00CA4006" w:rsidRPr="00FF5F12" w:rsidRDefault="00CA4006" w:rsidP="00FA31AD">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276" w:type="dxa"/>
            <w:shd w:val="clear" w:color="000000" w:fill="D9E1F2"/>
            <w:noWrap/>
            <w:vAlign w:val="center"/>
          </w:tcPr>
          <w:p w14:paraId="4DEC0E00"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16" w:type="dxa"/>
            <w:shd w:val="clear" w:color="000000" w:fill="D9E1F2"/>
            <w:noWrap/>
            <w:vAlign w:val="center"/>
          </w:tcPr>
          <w:p w14:paraId="73E20411"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68" w:type="dxa"/>
            <w:shd w:val="clear" w:color="000000" w:fill="D9E1F2"/>
            <w:noWrap/>
            <w:vAlign w:val="center"/>
          </w:tcPr>
          <w:p w14:paraId="40C2F9D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12F8462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59A8798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2F4BC3DB"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276" w:type="dxa"/>
            <w:shd w:val="clear" w:color="000000" w:fill="D9E1F2"/>
            <w:noWrap/>
            <w:vAlign w:val="center"/>
          </w:tcPr>
          <w:p w14:paraId="08A573C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4E57CDF2"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92" w:type="dxa"/>
            <w:shd w:val="clear" w:color="000000" w:fill="D9E1F2"/>
            <w:vAlign w:val="center"/>
          </w:tcPr>
          <w:p w14:paraId="19849448"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98" w:type="dxa"/>
            <w:shd w:val="clear" w:color="000000" w:fill="D9E1F2"/>
            <w:vAlign w:val="center"/>
          </w:tcPr>
          <w:p w14:paraId="0E39600E"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29" w:type="dxa"/>
            <w:shd w:val="clear" w:color="000000" w:fill="D9E1F2"/>
          </w:tcPr>
          <w:p w14:paraId="4A26C104" w14:textId="77777777" w:rsidR="00CA4006" w:rsidRPr="00FF5F12" w:rsidRDefault="00CA4006" w:rsidP="00FA31AD">
            <w:pPr>
              <w:spacing w:after="0" w:line="240" w:lineRule="auto"/>
              <w:jc w:val="center"/>
              <w:rPr>
                <w:rFonts w:ascii="Calibri" w:hAnsi="Calibri" w:cs="Calibri"/>
                <w:b/>
                <w:bCs/>
                <w:color w:val="000000"/>
                <w:sz w:val="18"/>
                <w:szCs w:val="18"/>
              </w:rPr>
            </w:pPr>
          </w:p>
        </w:tc>
      </w:tr>
    </w:tbl>
    <w:p w14:paraId="441F4616" w14:textId="77777777" w:rsidR="00CA4006" w:rsidRPr="00FF5F12" w:rsidRDefault="00CA4006" w:rsidP="00CA4006">
      <w:pPr>
        <w:rPr>
          <w:i/>
        </w:rPr>
      </w:pPr>
      <w:r w:rsidRPr="00FF5F12" w:rsidDel="00C87CE8">
        <w:rPr>
          <w:b/>
          <w:color w:val="C00000"/>
        </w:rPr>
        <w:t xml:space="preserve"> </w:t>
      </w:r>
      <w:r w:rsidRPr="00FF5F12">
        <w:rPr>
          <w:i/>
        </w:rPr>
        <w:t>*valorile de investitie sunt in euro preturi curente fara TVA si reprezinta investitia de baza (cap 4 inclusiv cap. 1 si 2), fara inchiderea de DG.</w:t>
      </w:r>
    </w:p>
    <w:p w14:paraId="6DBF4A13" w14:textId="77777777" w:rsidR="00CA4006" w:rsidRPr="00FF5F12" w:rsidRDefault="00CA4006" w:rsidP="00CA4006"/>
    <w:p w14:paraId="5E89AC31" w14:textId="234A6FED" w:rsidR="00CA4006" w:rsidRPr="00FF5F12" w:rsidRDefault="00CA4006" w:rsidP="00CA4006">
      <w:r w:rsidRPr="000B611E">
        <w:t xml:space="preserve">Pentru </w:t>
      </w:r>
      <w:r w:rsidRPr="000B611E">
        <w:rPr>
          <w:u w:val="single"/>
        </w:rPr>
        <w:t>completarea Tabelului D.1)</w:t>
      </w:r>
      <w:r w:rsidRPr="000B611E">
        <w:t xml:space="preserve"> se vor urmari </w:t>
      </w:r>
      <w:r w:rsidRPr="000B611E">
        <w:rPr>
          <w:u w:val="single"/>
        </w:rPr>
        <w:t>explicatiile prezentate in Tabelul 5</w:t>
      </w:r>
      <w:r w:rsidRPr="000B611E">
        <w:t xml:space="preserve"> de mai jos.</w:t>
      </w:r>
    </w:p>
    <w:p w14:paraId="629FC637" w14:textId="06C47960" w:rsidR="00CA4006" w:rsidRDefault="00CA4006" w:rsidP="00CA4006"/>
    <w:p w14:paraId="2084EE13" w14:textId="022BD2B9" w:rsidR="00CA4006" w:rsidRPr="00FF5F12" w:rsidRDefault="00CA4006" w:rsidP="000B611E">
      <w:pPr>
        <w:jc w:val="both"/>
      </w:pPr>
      <w:r w:rsidRPr="00FF5F12">
        <w:rPr>
          <w:b/>
        </w:rPr>
        <w:t xml:space="preserve">Tabel </w:t>
      </w:r>
      <w:r>
        <w:rPr>
          <w:b/>
        </w:rPr>
        <w:t>5</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.1) </w:t>
      </w:r>
      <w:r w:rsidRPr="00CA4006">
        <w:rPr>
          <w:bCs/>
          <w:i/>
          <w:iCs/>
          <w:u w:val="single"/>
        </w:rPr>
        <w:t>Sisteme de colectare si epurare a apelor uzate reabilitate: reabilitari de colectoare</w:t>
      </w:r>
    </w:p>
    <w:tbl>
      <w:tblPr>
        <w:tblStyle w:val="TableGrid"/>
        <w:tblW w:w="0" w:type="auto"/>
        <w:tblLook w:val="04A0" w:firstRow="1" w:lastRow="0" w:firstColumn="1" w:lastColumn="0" w:noHBand="0" w:noVBand="1"/>
      </w:tblPr>
      <w:tblGrid>
        <w:gridCol w:w="804"/>
        <w:gridCol w:w="7435"/>
        <w:gridCol w:w="5322"/>
      </w:tblGrid>
      <w:tr w:rsidR="00CA4006" w:rsidRPr="00FF5F12" w14:paraId="58524D9E" w14:textId="77777777" w:rsidTr="00057126">
        <w:trPr>
          <w:trHeight w:val="154"/>
          <w:tblHeader/>
        </w:trPr>
        <w:tc>
          <w:tcPr>
            <w:tcW w:w="804" w:type="dxa"/>
            <w:shd w:val="clear" w:color="auto" w:fill="BFBFBF" w:themeFill="background1" w:themeFillShade="BF"/>
            <w:vAlign w:val="center"/>
          </w:tcPr>
          <w:p w14:paraId="07E56E27" w14:textId="77777777" w:rsidR="00CA4006" w:rsidRPr="00FF5F12" w:rsidRDefault="00CA4006" w:rsidP="00057126">
            <w:pPr>
              <w:jc w:val="center"/>
              <w:rPr>
                <w:b/>
              </w:rPr>
            </w:pPr>
            <w:r w:rsidRPr="00FF5F12">
              <w:rPr>
                <w:b/>
              </w:rPr>
              <w:t>Nr.crt.</w:t>
            </w:r>
          </w:p>
        </w:tc>
        <w:tc>
          <w:tcPr>
            <w:tcW w:w="7435" w:type="dxa"/>
            <w:shd w:val="clear" w:color="auto" w:fill="BFBFBF" w:themeFill="background1" w:themeFillShade="BF"/>
            <w:vAlign w:val="center"/>
          </w:tcPr>
          <w:p w14:paraId="07BF8E89" w14:textId="77777777" w:rsidR="00CA4006" w:rsidRPr="00FF5F12" w:rsidRDefault="00CA4006" w:rsidP="00057126">
            <w:pPr>
              <w:jc w:val="center"/>
              <w:rPr>
                <w:bCs/>
              </w:rPr>
            </w:pPr>
            <w:r w:rsidRPr="00FF5F12">
              <w:rPr>
                <w:b/>
              </w:rPr>
              <w:t>Mod de completare</w:t>
            </w:r>
          </w:p>
        </w:tc>
        <w:tc>
          <w:tcPr>
            <w:tcW w:w="5322" w:type="dxa"/>
            <w:shd w:val="clear" w:color="auto" w:fill="BFBFBF" w:themeFill="background1" w:themeFillShade="BF"/>
            <w:vAlign w:val="center"/>
          </w:tcPr>
          <w:p w14:paraId="5ACBD25E" w14:textId="77777777" w:rsidR="00CA4006" w:rsidRPr="00FF5F12" w:rsidRDefault="00CA4006" w:rsidP="00057126">
            <w:pPr>
              <w:pStyle w:val="ListParagraph"/>
              <w:ind w:left="-65"/>
              <w:jc w:val="center"/>
            </w:pPr>
            <w:r w:rsidRPr="00FF5F12">
              <w:rPr>
                <w:b/>
              </w:rPr>
              <w:t>Corespondenta cu documentele SF-ului</w:t>
            </w:r>
          </w:p>
        </w:tc>
      </w:tr>
      <w:tr w:rsidR="00CA4006" w:rsidRPr="00FF5F12" w14:paraId="0F86DC14" w14:textId="77777777" w:rsidTr="00057126">
        <w:trPr>
          <w:trHeight w:val="933"/>
        </w:trPr>
        <w:tc>
          <w:tcPr>
            <w:tcW w:w="13561" w:type="dxa"/>
            <w:gridSpan w:val="3"/>
            <w:vAlign w:val="center"/>
          </w:tcPr>
          <w:p w14:paraId="68788EB2" w14:textId="77777777" w:rsidR="00CA4006" w:rsidRPr="00FF5F12" w:rsidRDefault="00CA4006" w:rsidP="00057126">
            <w:pPr>
              <w:jc w:val="both"/>
              <w:rPr>
                <w:b/>
                <w:bCs/>
              </w:rPr>
            </w:pPr>
            <w:r w:rsidRPr="00FF5F12">
              <w:rPr>
                <w:b/>
                <w:bCs/>
              </w:rPr>
              <w:t>NOTA GENERALA:</w:t>
            </w:r>
          </w:p>
          <w:p w14:paraId="74073CDF" w14:textId="49ED5A8C" w:rsidR="00CA4006" w:rsidRPr="00FF5F12" w:rsidRDefault="00CA4006" w:rsidP="00057126">
            <w:pPr>
              <w:jc w:val="both"/>
            </w:pPr>
            <w:r w:rsidRPr="00FF5F12">
              <w:t xml:space="preserve">Raportarea se va face la </w:t>
            </w:r>
            <w:r w:rsidRPr="00B63330">
              <w:rPr>
                <w:b/>
                <w:bCs/>
              </w:rPr>
              <w:t>anul de baza din SF</w:t>
            </w:r>
            <w:r w:rsidRPr="00FF5F12">
              <w:t xml:space="preserve">, la nivel de </w:t>
            </w:r>
            <w:r w:rsidR="0063032D" w:rsidRPr="00C25F23">
              <w:t>aglomerare</w:t>
            </w:r>
            <w:r w:rsidRPr="00C25F23">
              <w:t>/</w:t>
            </w:r>
            <w:r w:rsidR="0063032D" w:rsidRPr="00C25F23">
              <w:t>cluster</w:t>
            </w:r>
            <w:r w:rsidRPr="00C25F23">
              <w:t xml:space="preserve"> </w:t>
            </w:r>
            <w:r w:rsidR="00C25F23" w:rsidRPr="00C25F23">
              <w:t>dupa caz,  deservite de o SEAU</w:t>
            </w:r>
            <w:r w:rsidRPr="00FF5F12">
              <w:t>, in functie de masurile de investitii propuse si de nivelul de detaliere din SF, respectiv unitatea pentru care sunt prezentate balantele de apa</w:t>
            </w:r>
            <w:r w:rsidR="00EF6E61">
              <w:t xml:space="preserve"> uzata</w:t>
            </w:r>
            <w:r w:rsidRPr="00FF5F12">
              <w:t xml:space="preserve"> /proiectiile de debite. </w:t>
            </w:r>
            <w:r w:rsidR="00C25F23"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54B71AAA" w14:textId="2E2F5297" w:rsidR="00CA4006" w:rsidRPr="00FF5F12" w:rsidRDefault="00C25F23" w:rsidP="00057126">
            <w:pPr>
              <w:jc w:val="both"/>
            </w:pPr>
            <w:r w:rsidRPr="00C25F23">
              <w:t xml:space="preserve">Astfel,  evaluarea obiectivului de reducere a consumului mediu de energie se va face prin raportarea </w:t>
            </w:r>
            <w:r w:rsidRPr="00C25F23">
              <w:rPr>
                <w:b/>
                <w:bCs/>
              </w:rPr>
              <w:t>volumului de infiltratii redus prin reabilitari</w:t>
            </w:r>
            <w:r w:rsidRPr="00C25F23">
              <w:t xml:space="preserve"> la </w:t>
            </w:r>
            <w:r w:rsidRPr="00C25F23">
              <w:rPr>
                <w:b/>
                <w:bCs/>
              </w:rPr>
              <w:t>volumul total al infiltratiilor inainte de proiect</w:t>
            </w:r>
            <w:r w:rsidRPr="00C25F23">
              <w:t xml:space="preserve"> (la anul de baza, conform balantelor de apa uzata de la nivel de SF, daca nu exista alte situatii specifice)</w:t>
            </w:r>
            <w:r>
              <w:t xml:space="preserve">. </w:t>
            </w:r>
          </w:p>
        </w:tc>
      </w:tr>
      <w:tr w:rsidR="00CA4006" w:rsidRPr="00FF5F12" w14:paraId="0156D287" w14:textId="77777777" w:rsidTr="00057126">
        <w:trPr>
          <w:trHeight w:val="933"/>
        </w:trPr>
        <w:tc>
          <w:tcPr>
            <w:tcW w:w="804" w:type="dxa"/>
            <w:vAlign w:val="center"/>
          </w:tcPr>
          <w:p w14:paraId="43B5A975" w14:textId="77777777" w:rsidR="00CA4006" w:rsidRPr="00FF5F12" w:rsidRDefault="00CA4006" w:rsidP="00057126">
            <w:pPr>
              <w:jc w:val="center"/>
            </w:pPr>
            <w:r w:rsidRPr="00FF5F12">
              <w:t>1</w:t>
            </w:r>
          </w:p>
        </w:tc>
        <w:tc>
          <w:tcPr>
            <w:tcW w:w="7435" w:type="dxa"/>
          </w:tcPr>
          <w:p w14:paraId="2B32BE34" w14:textId="77777777" w:rsidR="00CA4006" w:rsidRPr="00FF5F12" w:rsidRDefault="00CA4006" w:rsidP="00057126">
            <w:pPr>
              <w:jc w:val="both"/>
            </w:pPr>
            <w:r w:rsidRPr="00FF5F12">
              <w:t>Coloanele se vor completa dupa cum urmeaza:</w:t>
            </w:r>
          </w:p>
          <w:p w14:paraId="54B79C6B" w14:textId="6B2436C3" w:rsidR="00CA4006" w:rsidRPr="00FF5F12" w:rsidRDefault="00CA4006" w:rsidP="00057126">
            <w:pPr>
              <w:pStyle w:val="ListParagraph"/>
              <w:numPr>
                <w:ilvl w:val="0"/>
                <w:numId w:val="17"/>
              </w:numPr>
              <w:jc w:val="both"/>
            </w:pPr>
            <w:r w:rsidRPr="00FF5F12">
              <w:t>in coloanele (</w:t>
            </w:r>
            <w:r w:rsidR="0039742F">
              <w:t>2</w:t>
            </w:r>
            <w:r w:rsidRPr="00FF5F12">
              <w:t>) si (</w:t>
            </w:r>
            <w:r w:rsidR="0039742F">
              <w:t>3</w:t>
            </w:r>
            <w:r w:rsidRPr="00FF5F12">
              <w:t xml:space="preserve">) se vor trece </w:t>
            </w:r>
            <w:r w:rsidRPr="00FF5F12">
              <w:rPr>
                <w:b/>
                <w:bCs/>
              </w:rPr>
              <w:t>lungimile corespunzatoare</w:t>
            </w:r>
            <w:r w:rsidRPr="00FF5F12">
              <w:t xml:space="preserve"> in km, in conformitate cu situatia existenta prezentata in Cap. 4 in SF si investitiile prevazute in SF in Cap. 9.</w:t>
            </w:r>
          </w:p>
        </w:tc>
        <w:tc>
          <w:tcPr>
            <w:tcW w:w="5322" w:type="dxa"/>
          </w:tcPr>
          <w:p w14:paraId="22F8924F" w14:textId="383A193D" w:rsidR="00CA4006" w:rsidRPr="00FF5F12" w:rsidRDefault="00CA4006" w:rsidP="00057126">
            <w:pPr>
              <w:pStyle w:val="ListParagraph"/>
              <w:ind w:left="-65"/>
              <w:jc w:val="both"/>
              <w:rPr>
                <w:bCs/>
              </w:rPr>
            </w:pPr>
            <w:r w:rsidRPr="00FF5F12">
              <w:rPr>
                <w:bCs/>
              </w:rPr>
              <w:t>Datele de intrare vor fi preluate din Capitolul 4 si Capitolul 9 din SF</w:t>
            </w:r>
            <w:r w:rsidR="00AE38F2">
              <w:rPr>
                <w:bCs/>
              </w:rPr>
              <w:t>,</w:t>
            </w:r>
            <w:r w:rsidRPr="00FF5F12">
              <w:rPr>
                <w:bCs/>
              </w:rPr>
              <w:t xml:space="preserve"> sau din fisierele in care sunt centralizati indicatorii fizici</w:t>
            </w:r>
            <w:r w:rsidR="00AE38F2">
              <w:rPr>
                <w:bCs/>
              </w:rPr>
              <w:t>, devizele pe obiect</w:t>
            </w:r>
            <w:r w:rsidRPr="00FF5F12">
              <w:rPr>
                <w:bCs/>
              </w:rPr>
              <w:t>.</w:t>
            </w:r>
          </w:p>
          <w:p w14:paraId="3511A795" w14:textId="77777777" w:rsidR="00CA4006" w:rsidRPr="00FF5F12" w:rsidRDefault="00CA4006" w:rsidP="00057126">
            <w:pPr>
              <w:pStyle w:val="ListParagraph"/>
              <w:ind w:left="-65"/>
              <w:jc w:val="both"/>
              <w:rPr>
                <w:bCs/>
              </w:rPr>
            </w:pPr>
          </w:p>
        </w:tc>
      </w:tr>
      <w:tr w:rsidR="00CA4006" w:rsidRPr="00FF5F12" w14:paraId="24BB2CD4" w14:textId="77777777" w:rsidTr="00057126">
        <w:trPr>
          <w:trHeight w:val="2211"/>
        </w:trPr>
        <w:tc>
          <w:tcPr>
            <w:tcW w:w="804" w:type="dxa"/>
            <w:vAlign w:val="center"/>
          </w:tcPr>
          <w:p w14:paraId="7AD73EE2" w14:textId="77777777" w:rsidR="00CA4006" w:rsidRPr="00FF5F12" w:rsidRDefault="00CA4006" w:rsidP="00057126">
            <w:pPr>
              <w:jc w:val="center"/>
            </w:pPr>
            <w:r w:rsidRPr="00FF5F12">
              <w:lastRenderedPageBreak/>
              <w:t>2</w:t>
            </w:r>
          </w:p>
        </w:tc>
        <w:tc>
          <w:tcPr>
            <w:tcW w:w="7435" w:type="dxa"/>
          </w:tcPr>
          <w:p w14:paraId="2E946D00" w14:textId="1DF3E369" w:rsidR="00CA4006" w:rsidRPr="00FF5F12" w:rsidRDefault="00CA4006" w:rsidP="00057126">
            <w:pPr>
              <w:pStyle w:val="ListParagraph"/>
              <w:numPr>
                <w:ilvl w:val="0"/>
                <w:numId w:val="17"/>
              </w:numPr>
              <w:jc w:val="both"/>
            </w:pPr>
            <w:r w:rsidRPr="00FF5F12">
              <w:t>in Coloana (</w:t>
            </w:r>
            <w:r w:rsidR="0039742F">
              <w:t>4</w:t>
            </w:r>
            <w:r w:rsidRPr="00FF5F12">
              <w:t xml:space="preserve">) se va calcula </w:t>
            </w:r>
            <w:r w:rsidRPr="00FF5F12">
              <w:rPr>
                <w:b/>
                <w:bCs/>
              </w:rPr>
              <w:t>Procentul d</w:t>
            </w:r>
            <w:r w:rsidR="000B611E">
              <w:rPr>
                <w:b/>
                <w:bCs/>
              </w:rPr>
              <w:t>in</w:t>
            </w:r>
            <w:r w:rsidRPr="00FF5F12">
              <w:rPr>
                <w:b/>
                <w:bCs/>
              </w:rPr>
              <w:t xml:space="preserve"> </w:t>
            </w:r>
            <w:r w:rsidR="000B611E">
              <w:rPr>
                <w:b/>
                <w:bCs/>
              </w:rPr>
              <w:t>colectoare</w:t>
            </w:r>
            <w:r w:rsidRPr="00FF5F12">
              <w:rPr>
                <w:b/>
                <w:bCs/>
              </w:rPr>
              <w:t xml:space="preserve"> reabilitate</w:t>
            </w:r>
            <w:r w:rsidRPr="00FF5F12">
              <w:t xml:space="preserve"> ca raportul</w:t>
            </w:r>
            <w:r w:rsidRPr="00FF5F12">
              <w:rPr>
                <w:bCs/>
              </w:rPr>
              <w:t xml:space="preserve"> dintre valorile din coloanele (</w:t>
            </w:r>
            <w:r w:rsidR="0039742F">
              <w:rPr>
                <w:bCs/>
              </w:rPr>
              <w:t>3</w:t>
            </w:r>
            <w:r w:rsidRPr="00FF5F12">
              <w:rPr>
                <w:bCs/>
              </w:rPr>
              <w:t>) si (</w:t>
            </w:r>
            <w:r w:rsidR="0039742F">
              <w:rPr>
                <w:bCs/>
              </w:rPr>
              <w:t>2</w:t>
            </w:r>
            <w:r w:rsidRPr="00FF5F12">
              <w:rPr>
                <w:bCs/>
              </w:rPr>
              <w:t>):</w:t>
            </w:r>
          </w:p>
          <w:p w14:paraId="0F2652A0" w14:textId="3067FA67" w:rsidR="00CA4006" w:rsidRPr="00FF5F12" w:rsidRDefault="00CA4006" w:rsidP="00057126">
            <w:pPr>
              <w:jc w:val="both"/>
              <w:rPr>
                <w:rFonts w:eastAsiaTheme="minorEastAsia"/>
                <w:bCs/>
              </w:rPr>
            </w:pPr>
            <m:oMathPara>
              <m:oMath>
                <m:r>
                  <w:rPr>
                    <w:rFonts w:ascii="Cambria Math" w:hAnsi="Cambria Math"/>
                  </w:rPr>
                  <m:t>Pc=</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4C3C6B63" w14:textId="77777777" w:rsidR="00CA4006" w:rsidRPr="00FF5F12" w:rsidRDefault="00CA4006" w:rsidP="00057126">
            <w:pPr>
              <w:jc w:val="both"/>
              <w:rPr>
                <w:rFonts w:eastAsiaTheme="minorEastAsia"/>
                <w:bCs/>
              </w:rPr>
            </w:pPr>
            <w:r w:rsidRPr="00FF5F12">
              <w:rPr>
                <w:rFonts w:eastAsiaTheme="minorEastAsia"/>
                <w:bCs/>
              </w:rPr>
              <w:t>unde:</w:t>
            </w:r>
          </w:p>
          <w:p w14:paraId="44F095B3" w14:textId="70EA35D9" w:rsidR="00CA4006" w:rsidRPr="00FF5F12" w:rsidRDefault="004F1954" w:rsidP="00057126">
            <w:pPr>
              <w:pStyle w:val="ListParagraph"/>
              <w:numPr>
                <w:ilvl w:val="0"/>
                <w:numId w:val="17"/>
              </w:numPr>
              <w:jc w:val="both"/>
            </w:pPr>
            <w:r w:rsidRPr="00FF5F12">
              <w:t>P</w:t>
            </w:r>
            <w:r>
              <w:t>c</w:t>
            </w:r>
            <w:r w:rsidRPr="00FF5F12">
              <w:t xml:space="preserve"> </w:t>
            </w:r>
            <w:r w:rsidR="00CA4006" w:rsidRPr="00FF5F12">
              <w:t>- Procent din conducte reabilitate [%] – col. (</w:t>
            </w:r>
            <w:r w:rsidR="0039742F">
              <w:t>4</w:t>
            </w:r>
            <w:r w:rsidR="00CA4006" w:rsidRPr="00FF5F12">
              <w:t>);</w:t>
            </w:r>
          </w:p>
          <w:p w14:paraId="5CABBA9C" w14:textId="6420AA3C" w:rsidR="00CA4006" w:rsidRPr="00FF5F12" w:rsidRDefault="00CA4006" w:rsidP="00057126">
            <w:pPr>
              <w:pStyle w:val="ListParagraph"/>
              <w:numPr>
                <w:ilvl w:val="0"/>
                <w:numId w:val="17"/>
              </w:numPr>
              <w:jc w:val="both"/>
            </w:pPr>
            <w:r w:rsidRPr="00FF5F12">
              <w:t xml:space="preserve">Lr - Lungime reabilitari </w:t>
            </w:r>
            <w:r w:rsidR="000B611E">
              <w:t>colectoare</w:t>
            </w:r>
            <w:r w:rsidRPr="00FF5F12">
              <w:t xml:space="preserve"> [km] – col. (</w:t>
            </w:r>
            <w:r w:rsidR="0039742F">
              <w:t>3</w:t>
            </w:r>
            <w:r w:rsidRPr="00FF5F12">
              <w:t>);</w:t>
            </w:r>
          </w:p>
          <w:p w14:paraId="4322D08F" w14:textId="542FA8EC" w:rsidR="00CA4006" w:rsidRPr="00FF5F12" w:rsidRDefault="00CA4006" w:rsidP="00057126">
            <w:pPr>
              <w:pStyle w:val="ListParagraph"/>
              <w:numPr>
                <w:ilvl w:val="0"/>
                <w:numId w:val="17"/>
              </w:numPr>
              <w:jc w:val="both"/>
            </w:pPr>
            <w:r w:rsidRPr="00FF5F12">
              <w:t xml:space="preserve">Le - Lungime </w:t>
            </w:r>
            <w:r w:rsidR="000B611E">
              <w:t>colectoare</w:t>
            </w:r>
            <w:r w:rsidRPr="00FF5F12">
              <w:t xml:space="preserve"> inainte de proiect [km] – col. (</w:t>
            </w:r>
            <w:r w:rsidR="0039742F">
              <w:t>2</w:t>
            </w:r>
            <w:r w:rsidRPr="00FF5F12">
              <w:t>)</w:t>
            </w:r>
          </w:p>
        </w:tc>
        <w:tc>
          <w:tcPr>
            <w:tcW w:w="5322" w:type="dxa"/>
            <w:vAlign w:val="center"/>
          </w:tcPr>
          <w:p w14:paraId="29A7C848" w14:textId="77777777" w:rsidR="00CA4006" w:rsidRPr="00FF5F12" w:rsidRDefault="00CA4006" w:rsidP="00057126">
            <w:pPr>
              <w:pStyle w:val="ListParagraph"/>
              <w:ind w:left="-65"/>
              <w:jc w:val="both"/>
              <w:rPr>
                <w:i/>
              </w:rPr>
            </w:pPr>
          </w:p>
        </w:tc>
      </w:tr>
      <w:tr w:rsidR="00CA4006" w:rsidRPr="00FF5F12" w14:paraId="1AD2F962" w14:textId="77777777" w:rsidTr="00057126">
        <w:trPr>
          <w:trHeight w:val="472"/>
        </w:trPr>
        <w:tc>
          <w:tcPr>
            <w:tcW w:w="804" w:type="dxa"/>
            <w:vAlign w:val="center"/>
          </w:tcPr>
          <w:p w14:paraId="3BB37D1C" w14:textId="77777777" w:rsidR="00CA4006" w:rsidRPr="00FF5F12" w:rsidRDefault="00CA4006" w:rsidP="00057126">
            <w:pPr>
              <w:jc w:val="center"/>
            </w:pPr>
            <w:r w:rsidRPr="00FF5F12">
              <w:t>3</w:t>
            </w:r>
          </w:p>
        </w:tc>
        <w:tc>
          <w:tcPr>
            <w:tcW w:w="7435" w:type="dxa"/>
          </w:tcPr>
          <w:p w14:paraId="286BDA79" w14:textId="43703981" w:rsidR="00CA4006" w:rsidRPr="008E3014" w:rsidRDefault="00CA4006" w:rsidP="00057126">
            <w:pPr>
              <w:pStyle w:val="ListParagraph"/>
              <w:numPr>
                <w:ilvl w:val="0"/>
                <w:numId w:val="17"/>
              </w:numPr>
              <w:jc w:val="both"/>
              <w:rPr>
                <w:b/>
              </w:rPr>
            </w:pPr>
            <w:r w:rsidRPr="00FF5F12">
              <w:t>in Coloana (</w:t>
            </w:r>
            <w:r w:rsidR="0039742F">
              <w:t>5</w:t>
            </w:r>
            <w:r w:rsidRPr="00FF5F12">
              <w:t xml:space="preserve">) se va completa </w:t>
            </w:r>
            <w:r w:rsidR="000B611E" w:rsidRPr="000B611E">
              <w:rPr>
                <w:b/>
                <w:bCs/>
              </w:rPr>
              <w:t xml:space="preserve">Volum apa </w:t>
            </w:r>
            <w:r w:rsidR="004F1954">
              <w:rPr>
                <w:b/>
                <w:bCs/>
              </w:rPr>
              <w:t xml:space="preserve">uzata </w:t>
            </w:r>
            <w:r w:rsidR="000B611E" w:rsidRPr="000B611E">
              <w:rPr>
                <w:b/>
                <w:bCs/>
              </w:rPr>
              <w:t>epurata inainte de proiect</w:t>
            </w:r>
            <w:r w:rsidR="00AE38F2">
              <w:rPr>
                <w:b/>
                <w:bCs/>
              </w:rPr>
              <w:t xml:space="preserve"> (Ve)</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p w14:paraId="6FD36892" w14:textId="037BE438" w:rsidR="008E3014" w:rsidRPr="008E3014" w:rsidRDefault="0087143A" w:rsidP="008E3014">
            <w:pPr>
              <w:jc w:val="both"/>
              <w:rPr>
                <w:b/>
              </w:rPr>
            </w:pPr>
            <w:r w:rsidRPr="008E3014">
              <w:rPr>
                <w:b/>
              </w:rPr>
              <w:t xml:space="preserve">In situatia in care exista in sistem descarcari </w:t>
            </w:r>
            <w:r>
              <w:rPr>
                <w:b/>
              </w:rPr>
              <w:t>neautorizate/</w:t>
            </w:r>
            <w:r w:rsidRPr="008E3014">
              <w:rPr>
                <w:b/>
              </w:rPr>
              <w:t>necontrolate</w:t>
            </w:r>
            <w:r>
              <w:rPr>
                <w:b/>
              </w:rPr>
              <w:t xml:space="preserve"> in emisar,</w:t>
            </w:r>
            <w:r w:rsidRPr="008E3014">
              <w:rPr>
                <w:b/>
              </w:rPr>
              <w:t xml:space="preserve"> inainte de statia de epurare, se vor considera volumele totale descarcate</w:t>
            </w:r>
            <w:r>
              <w:rPr>
                <w:b/>
              </w:rPr>
              <w:t>,</w:t>
            </w:r>
            <w:r w:rsidRPr="008E3014">
              <w:rPr>
                <w:b/>
              </w:rPr>
              <w:t xml:space="preserve"> atat prin descarcarile </w:t>
            </w:r>
            <w:r>
              <w:rPr>
                <w:b/>
              </w:rPr>
              <w:t>directe in emisar,</w:t>
            </w:r>
            <w:r w:rsidRPr="008E3014">
              <w:rPr>
                <w:b/>
              </w:rPr>
              <w:t xml:space="preserve"> cat si volumele de apa epurate.</w:t>
            </w:r>
          </w:p>
        </w:tc>
        <w:tc>
          <w:tcPr>
            <w:tcW w:w="5322" w:type="dxa"/>
          </w:tcPr>
          <w:p w14:paraId="1C5F9B3B" w14:textId="7E6E3EFA" w:rsidR="00CA4006" w:rsidRPr="00FF5F12" w:rsidRDefault="00CA4006" w:rsidP="00057126">
            <w:pPr>
              <w:pStyle w:val="ListParagraph"/>
              <w:ind w:left="-65"/>
              <w:jc w:val="both"/>
              <w:rPr>
                <w:bCs/>
              </w:rPr>
            </w:pPr>
            <w:r w:rsidRPr="00FF5F12">
              <w:rPr>
                <w:bCs/>
              </w:rPr>
              <w:t xml:space="preserve">Datele de intrare vor fi preluate din Capitolul 4 din SF sectiunea corespunzatoare prognozelor, sau din Studiul de balanta a apei </w:t>
            </w:r>
            <w:r w:rsidR="00AE38F2">
              <w:rPr>
                <w:bCs/>
              </w:rPr>
              <w:t xml:space="preserve">uzate </w:t>
            </w:r>
            <w:r w:rsidRPr="00FF5F12">
              <w:rPr>
                <w:bCs/>
              </w:rPr>
              <w:t>sau din</w:t>
            </w:r>
            <w:r w:rsidR="00AE38F2">
              <w:rPr>
                <w:bCs/>
              </w:rPr>
              <w:t xml:space="preserve"> fisierele de calcul </w:t>
            </w:r>
            <w:r w:rsidR="00C40E62">
              <w:rPr>
                <w:bCs/>
              </w:rPr>
              <w:t>a</w:t>
            </w:r>
            <w:r w:rsidR="00DB5C04">
              <w:rPr>
                <w:bCs/>
              </w:rPr>
              <w:t xml:space="preserve"> </w:t>
            </w:r>
            <w:r w:rsidRPr="00FF5F12">
              <w:rPr>
                <w:bCs/>
              </w:rPr>
              <w:t>Prognoze</w:t>
            </w:r>
            <w:r w:rsidR="00AE38F2">
              <w:rPr>
                <w:bCs/>
              </w:rPr>
              <w:t>lor</w:t>
            </w:r>
            <w:r w:rsidRPr="00FF5F12">
              <w:rPr>
                <w:bCs/>
              </w:rPr>
              <w:t xml:space="preserve"> volumelor de apa </w:t>
            </w:r>
            <w:r w:rsidR="00AE38F2">
              <w:rPr>
                <w:bCs/>
              </w:rPr>
              <w:t>uzata</w:t>
            </w:r>
          </w:p>
        </w:tc>
      </w:tr>
      <w:tr w:rsidR="00CA4006" w:rsidRPr="00FF5F12" w14:paraId="45A64BE6" w14:textId="77777777" w:rsidTr="00057126">
        <w:trPr>
          <w:trHeight w:val="937"/>
        </w:trPr>
        <w:tc>
          <w:tcPr>
            <w:tcW w:w="804" w:type="dxa"/>
            <w:vAlign w:val="center"/>
          </w:tcPr>
          <w:p w14:paraId="2AB5DB00" w14:textId="77777777" w:rsidR="00CA4006" w:rsidRPr="00FF5F12" w:rsidRDefault="00CA4006" w:rsidP="00057126">
            <w:pPr>
              <w:jc w:val="center"/>
            </w:pPr>
            <w:r w:rsidRPr="00FF5F12">
              <w:t>4</w:t>
            </w:r>
          </w:p>
        </w:tc>
        <w:tc>
          <w:tcPr>
            <w:tcW w:w="7435" w:type="dxa"/>
          </w:tcPr>
          <w:p w14:paraId="1D9F63E5" w14:textId="180CF10D" w:rsidR="00CA4006" w:rsidRPr="00FF5F12" w:rsidRDefault="00CA4006" w:rsidP="00057126">
            <w:pPr>
              <w:pStyle w:val="ListParagraph"/>
              <w:numPr>
                <w:ilvl w:val="0"/>
                <w:numId w:val="17"/>
              </w:numPr>
              <w:jc w:val="both"/>
              <w:rPr>
                <w:b/>
              </w:rPr>
            </w:pPr>
            <w:r w:rsidRPr="00FF5F12">
              <w:t>in Coloana (</w:t>
            </w:r>
            <w:r w:rsidR="00876CFB">
              <w:t>6</w:t>
            </w:r>
            <w:r w:rsidRPr="00FF5F12">
              <w:t xml:space="preserve">) se va completa </w:t>
            </w:r>
            <w:r w:rsidR="000B611E" w:rsidRPr="000B611E">
              <w:rPr>
                <w:b/>
                <w:bCs/>
              </w:rPr>
              <w:t>Volumul de infiltratii</w:t>
            </w:r>
            <w:r w:rsidRPr="000B611E">
              <w:rPr>
                <w:b/>
                <w:bCs/>
              </w:rPr>
              <w:t xml:space="preserve"> inainte</w:t>
            </w:r>
            <w:r w:rsidRPr="00FF5F12">
              <w:rPr>
                <w:b/>
                <w:bCs/>
              </w:rPr>
              <w:t xml:space="preserve"> de proiect</w:t>
            </w:r>
            <w:r w:rsidR="00AE38F2">
              <w:rPr>
                <w:b/>
                <w:bCs/>
              </w:rPr>
              <w:t xml:space="preserve"> (Vi)</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tc>
        <w:tc>
          <w:tcPr>
            <w:tcW w:w="5322" w:type="dxa"/>
          </w:tcPr>
          <w:p w14:paraId="06C81A51" w14:textId="6CD154D7" w:rsidR="00CA4006" w:rsidRPr="00FF5F12" w:rsidRDefault="000B611E" w:rsidP="00057126">
            <w:pPr>
              <w:pStyle w:val="ListParagraph"/>
              <w:ind w:left="-65"/>
              <w:jc w:val="both"/>
              <w:rPr>
                <w:bCs/>
              </w:rPr>
            </w:pPr>
            <w:r>
              <w:rPr>
                <w:b/>
              </w:rPr>
              <w:t>Volumul de infiltratii</w:t>
            </w:r>
            <w:r w:rsidR="00CA4006" w:rsidRPr="00FF5F12">
              <w:t xml:space="preserve"> se va prelua din balantele</w:t>
            </w:r>
            <w:r w:rsidR="00C40E62">
              <w:t xml:space="preserve"> apa uzata</w:t>
            </w:r>
            <w:r w:rsidR="00CA4006" w:rsidRPr="00FF5F12">
              <w:t xml:space="preserve"> la nivel de </w:t>
            </w:r>
            <w:r>
              <w:t>aglomerare/cluster</w:t>
            </w:r>
            <w:r w:rsidR="00CA4006" w:rsidRPr="00FF5F12">
              <w:t xml:space="preserve"> in anul de baza, respectiv din proiectiile volumelor de apa</w:t>
            </w:r>
            <w:r w:rsidR="00C40E62">
              <w:t xml:space="preserve"> uzata</w:t>
            </w:r>
            <w:r w:rsidR="00CA4006" w:rsidRPr="00FF5F12">
              <w:t xml:space="preserve">, dupa caz. Atat </w:t>
            </w:r>
            <w:r>
              <w:t>infiltratiile</w:t>
            </w:r>
            <w:r w:rsidR="00C40E62">
              <w:t>,</w:t>
            </w:r>
            <w:r w:rsidR="00CA4006" w:rsidRPr="00FF5F12">
              <w:t xml:space="preserve"> cat si volumele </w:t>
            </w:r>
            <w:r>
              <w:t>de infiltratii reduse</w:t>
            </w:r>
            <w:r w:rsidR="00CA4006" w:rsidRPr="00FF5F12">
              <w:t xml:space="preserve"> se vor considera la acelasi an (de regula anul de baza din SF). Daca exista alte situatii specifice, acestea se vor analiza distinct, in functie de justificarile existente la nivel de SF.</w:t>
            </w:r>
          </w:p>
        </w:tc>
      </w:tr>
      <w:tr w:rsidR="00CA4006" w:rsidRPr="00FF5F12" w14:paraId="32647261" w14:textId="77777777" w:rsidTr="00057126">
        <w:trPr>
          <w:trHeight w:val="472"/>
        </w:trPr>
        <w:tc>
          <w:tcPr>
            <w:tcW w:w="804" w:type="dxa"/>
            <w:vAlign w:val="center"/>
          </w:tcPr>
          <w:p w14:paraId="17BA926B" w14:textId="77777777" w:rsidR="00CA4006" w:rsidRPr="00FF5F12" w:rsidRDefault="00CA4006" w:rsidP="00057126">
            <w:pPr>
              <w:jc w:val="center"/>
            </w:pPr>
            <w:r w:rsidRPr="00FF5F12">
              <w:t>5</w:t>
            </w:r>
          </w:p>
        </w:tc>
        <w:tc>
          <w:tcPr>
            <w:tcW w:w="7435" w:type="dxa"/>
          </w:tcPr>
          <w:p w14:paraId="6B8FE0DE" w14:textId="7F0EBDA1" w:rsidR="00CA4006" w:rsidRPr="00FF5F12" w:rsidRDefault="00CA4006" w:rsidP="00057126">
            <w:pPr>
              <w:pStyle w:val="ListParagraph"/>
              <w:numPr>
                <w:ilvl w:val="0"/>
                <w:numId w:val="17"/>
              </w:numPr>
              <w:jc w:val="both"/>
              <w:rPr>
                <w:b/>
              </w:rPr>
            </w:pPr>
            <w:r w:rsidRPr="00FF5F12">
              <w:rPr>
                <w:bCs/>
              </w:rPr>
              <w:t>In Coloana (</w:t>
            </w:r>
            <w:r w:rsidR="00876CFB">
              <w:rPr>
                <w:bCs/>
              </w:rPr>
              <w:t>7</w:t>
            </w:r>
            <w:r w:rsidRPr="00FF5F12">
              <w:rPr>
                <w:bCs/>
              </w:rPr>
              <w:t xml:space="preserve">) se va calcula </w:t>
            </w:r>
            <w:r w:rsidRPr="00FF5F12">
              <w:rPr>
                <w:b/>
              </w:rPr>
              <w:t xml:space="preserve">Procentul </w:t>
            </w:r>
            <w:r w:rsidR="00DA4732">
              <w:rPr>
                <w:b/>
              </w:rPr>
              <w:t>infiltratiilor</w:t>
            </w:r>
            <w:r w:rsidRPr="00FF5F12">
              <w:rPr>
                <w:b/>
              </w:rPr>
              <w:t xml:space="preserve"> </w:t>
            </w:r>
            <w:r w:rsidRPr="00FF5F12">
              <w:rPr>
                <w:bCs/>
              </w:rPr>
              <w:t>inainte de proiect</w:t>
            </w:r>
            <w:r w:rsidR="00AE38F2">
              <w:rPr>
                <w:bCs/>
              </w:rPr>
              <w:t xml:space="preserve"> </w:t>
            </w:r>
            <w:r w:rsidRPr="00FF5F12">
              <w:rPr>
                <w:bCs/>
              </w:rPr>
              <w:t xml:space="preserve"> la nivelul sistemului, ca raportul dintre valorile din coloanele (</w:t>
            </w:r>
            <w:r w:rsidR="00876CFB">
              <w:rPr>
                <w:bCs/>
              </w:rPr>
              <w:t>6</w:t>
            </w:r>
            <w:r w:rsidRPr="00FF5F12">
              <w:rPr>
                <w:bCs/>
              </w:rPr>
              <w:t>) si (</w:t>
            </w:r>
            <w:r w:rsidR="00876CFB">
              <w:rPr>
                <w:bCs/>
              </w:rPr>
              <w:t>5</w:t>
            </w:r>
            <w:r w:rsidRPr="00FF5F12">
              <w:rPr>
                <w:bCs/>
              </w:rPr>
              <w:t>):</w:t>
            </w:r>
          </w:p>
          <w:p w14:paraId="09B2A83A" w14:textId="6C589599" w:rsidR="00CA4006" w:rsidRPr="00FF5F12" w:rsidRDefault="00CA4006" w:rsidP="00057126">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Vi</m:t>
                    </m:r>
                  </m:num>
                  <m:den>
                    <m:r>
                      <w:rPr>
                        <w:rFonts w:ascii="Cambria Math" w:hAnsi="Cambria Math"/>
                      </w:rPr>
                      <m:t>Ve</m:t>
                    </m:r>
                  </m:den>
                </m:f>
                <m:r>
                  <w:rPr>
                    <w:rFonts w:ascii="Cambria Math" w:hAnsi="Cambria Math"/>
                  </w:rPr>
                  <m:t xml:space="preserve"> [%]</m:t>
                </m:r>
              </m:oMath>
            </m:oMathPara>
          </w:p>
          <w:p w14:paraId="25EC6B0D" w14:textId="77777777" w:rsidR="00CA4006" w:rsidRPr="00FF5F12" w:rsidRDefault="00CA4006" w:rsidP="00057126">
            <w:pPr>
              <w:jc w:val="both"/>
              <w:rPr>
                <w:rFonts w:eastAsiaTheme="minorEastAsia"/>
                <w:bCs/>
              </w:rPr>
            </w:pPr>
            <w:r w:rsidRPr="00FF5F12">
              <w:rPr>
                <w:rFonts w:eastAsiaTheme="minorEastAsia"/>
                <w:bCs/>
              </w:rPr>
              <w:t>unde:</w:t>
            </w:r>
          </w:p>
          <w:p w14:paraId="79D38B1D" w14:textId="738DC1E5" w:rsidR="00CA4006" w:rsidRPr="00FF5F12" w:rsidRDefault="00CA4006" w:rsidP="00057126">
            <w:pPr>
              <w:pStyle w:val="ListParagraph"/>
              <w:numPr>
                <w:ilvl w:val="0"/>
                <w:numId w:val="17"/>
              </w:numPr>
              <w:jc w:val="both"/>
            </w:pPr>
            <w:r w:rsidRPr="00FF5F12">
              <w:t>P</w:t>
            </w:r>
            <w:r w:rsidR="008E3014">
              <w:t>i</w:t>
            </w:r>
            <w:r w:rsidRPr="00FF5F12">
              <w:t xml:space="preserve"> - Procentul </w:t>
            </w:r>
            <w:r w:rsidR="008E3014">
              <w:t>infiltratiilor</w:t>
            </w:r>
            <w:r w:rsidRPr="00FF5F12">
              <w:t xml:space="preserve"> inainte de proiect [%] – col. (</w:t>
            </w:r>
            <w:r w:rsidR="00CC5159">
              <w:t>7</w:t>
            </w:r>
            <w:r w:rsidRPr="00FF5F12">
              <w:t>);</w:t>
            </w:r>
          </w:p>
          <w:p w14:paraId="438CDCFC" w14:textId="20546A80" w:rsidR="00CA4006" w:rsidRPr="00FF5F12" w:rsidRDefault="00663510" w:rsidP="00057126">
            <w:pPr>
              <w:pStyle w:val="ListParagraph"/>
              <w:numPr>
                <w:ilvl w:val="0"/>
                <w:numId w:val="17"/>
              </w:numPr>
              <w:jc w:val="both"/>
            </w:pPr>
            <w:r>
              <w:t>Vi</w:t>
            </w:r>
            <w:r w:rsidR="00CA4006" w:rsidRPr="00FF5F12">
              <w:t xml:space="preserve"> - </w:t>
            </w:r>
            <w:r>
              <w:t>Volumul</w:t>
            </w:r>
            <w:r w:rsidR="00CA4006" w:rsidRPr="00FF5F12">
              <w:t xml:space="preserve"> de </w:t>
            </w:r>
            <w:r w:rsidR="008E3014">
              <w:t>infiltratii</w:t>
            </w:r>
            <w:r w:rsidR="00CA4006" w:rsidRPr="00FF5F12">
              <w:t xml:space="preserve"> inainte de proiect [m</w:t>
            </w:r>
            <w:r w:rsidR="00CA4006" w:rsidRPr="00FF5F12">
              <w:rPr>
                <w:vertAlign w:val="superscript"/>
              </w:rPr>
              <w:t>3</w:t>
            </w:r>
            <w:r w:rsidR="00CA4006" w:rsidRPr="00FF5F12">
              <w:t>/an] – col. (</w:t>
            </w:r>
            <w:r w:rsidR="00CC5159">
              <w:t>6</w:t>
            </w:r>
            <w:r w:rsidR="00CA4006" w:rsidRPr="00FF5F12">
              <w:t>);</w:t>
            </w:r>
          </w:p>
          <w:p w14:paraId="0E06765C" w14:textId="61867129" w:rsidR="00CA4006" w:rsidRPr="00FF5F12" w:rsidRDefault="00CA4006" w:rsidP="00057126">
            <w:pPr>
              <w:pStyle w:val="ListParagraph"/>
              <w:numPr>
                <w:ilvl w:val="0"/>
                <w:numId w:val="17"/>
              </w:numPr>
              <w:jc w:val="both"/>
              <w:rPr>
                <w:bCs/>
              </w:rPr>
            </w:pPr>
            <w:r w:rsidRPr="00FF5F12">
              <w:t>V</w:t>
            </w:r>
            <w:r w:rsidR="00C5536A">
              <w:t>e</w:t>
            </w:r>
            <w:r w:rsidRPr="00FF5F12">
              <w:t xml:space="preserve"> - Volumul apa</w:t>
            </w:r>
            <w:r w:rsidR="00AE38F2">
              <w:t xml:space="preserve"> uzata</w:t>
            </w:r>
            <w:r w:rsidRPr="00FF5F12">
              <w:t xml:space="preserve"> </w:t>
            </w:r>
            <w:r w:rsidR="008E3014">
              <w:t>descarcata/epurata</w:t>
            </w:r>
            <w:r w:rsidRPr="00FF5F12">
              <w:t xml:space="preserve"> inainte de proiect [m</w:t>
            </w:r>
            <w:r w:rsidRPr="00FF5F12">
              <w:rPr>
                <w:vertAlign w:val="superscript"/>
              </w:rPr>
              <w:t>3</w:t>
            </w:r>
            <w:r w:rsidRPr="00FF5F12">
              <w:t>/an] – col. (</w:t>
            </w:r>
            <w:r w:rsidR="00CC5159">
              <w:t>5</w:t>
            </w:r>
            <w:r w:rsidRPr="00FF5F12">
              <w:t>)</w:t>
            </w:r>
          </w:p>
        </w:tc>
        <w:tc>
          <w:tcPr>
            <w:tcW w:w="5322" w:type="dxa"/>
          </w:tcPr>
          <w:p w14:paraId="28F74D7D" w14:textId="77777777" w:rsidR="00CA4006" w:rsidRPr="00FF5F12" w:rsidRDefault="00CA4006" w:rsidP="00057126">
            <w:pPr>
              <w:pStyle w:val="ListParagraph"/>
              <w:ind w:left="-65"/>
              <w:jc w:val="both"/>
              <w:rPr>
                <w:bCs/>
              </w:rPr>
            </w:pPr>
          </w:p>
        </w:tc>
      </w:tr>
      <w:tr w:rsidR="00CA4006" w:rsidRPr="00FF5F12" w14:paraId="5851B330" w14:textId="77777777" w:rsidTr="00057126">
        <w:trPr>
          <w:trHeight w:val="472"/>
        </w:trPr>
        <w:tc>
          <w:tcPr>
            <w:tcW w:w="804" w:type="dxa"/>
            <w:vAlign w:val="center"/>
          </w:tcPr>
          <w:p w14:paraId="5284AF08" w14:textId="77777777" w:rsidR="00CA4006" w:rsidRPr="00FF5F12" w:rsidRDefault="00CA4006" w:rsidP="00057126">
            <w:pPr>
              <w:jc w:val="center"/>
            </w:pPr>
            <w:r w:rsidRPr="00FF5F12">
              <w:t>6</w:t>
            </w:r>
          </w:p>
        </w:tc>
        <w:tc>
          <w:tcPr>
            <w:tcW w:w="7435" w:type="dxa"/>
          </w:tcPr>
          <w:p w14:paraId="473B9DCC" w14:textId="7DB028BA" w:rsidR="00CA4006" w:rsidRPr="00FF5F12" w:rsidRDefault="00CA4006" w:rsidP="00057126">
            <w:pPr>
              <w:pStyle w:val="ListParagraph"/>
              <w:numPr>
                <w:ilvl w:val="0"/>
                <w:numId w:val="17"/>
              </w:numPr>
              <w:jc w:val="both"/>
            </w:pPr>
            <w:r w:rsidRPr="00FF5F12">
              <w:t>in Coloana (</w:t>
            </w:r>
            <w:r w:rsidR="00CC5159">
              <w:t>8</w:t>
            </w:r>
            <w:r w:rsidRPr="00FF5F12">
              <w:t xml:space="preserve">) se va completa volumul de </w:t>
            </w:r>
            <w:r w:rsidR="000B0464" w:rsidRPr="000B0464">
              <w:rPr>
                <w:b/>
                <w:bCs/>
              </w:rPr>
              <w:t xml:space="preserve">Reduceri </w:t>
            </w:r>
            <w:r w:rsidR="003E3A92">
              <w:rPr>
                <w:b/>
                <w:bCs/>
              </w:rPr>
              <w:t xml:space="preserve">de </w:t>
            </w:r>
            <w:r w:rsidR="000B0464" w:rsidRPr="000B0464">
              <w:rPr>
                <w:b/>
                <w:bCs/>
              </w:rPr>
              <w:t>infiltratii prin reabilitari</w:t>
            </w:r>
            <w:r w:rsidRPr="00FF5F12">
              <w:rPr>
                <w:b/>
                <w:bCs/>
              </w:rPr>
              <w:t>,</w:t>
            </w:r>
            <w:r w:rsidRPr="00FF5F12">
              <w:t xml:space="preserve"> conform analizei de optiuni, in m</w:t>
            </w:r>
            <w:r w:rsidRPr="00FF5F12">
              <w:rPr>
                <w:vertAlign w:val="superscript"/>
              </w:rPr>
              <w:t>3</w:t>
            </w:r>
            <w:r w:rsidRPr="00FF5F12">
              <w:t>/an.</w:t>
            </w:r>
          </w:p>
          <w:p w14:paraId="5521776C" w14:textId="77777777" w:rsidR="00CA4006" w:rsidRPr="00FF5F12" w:rsidRDefault="00CA4006" w:rsidP="00057126">
            <w:pPr>
              <w:jc w:val="both"/>
              <w:rPr>
                <w:b/>
              </w:rPr>
            </w:pPr>
          </w:p>
          <w:p w14:paraId="7FEF3BAE" w14:textId="042666C3" w:rsidR="00CA4006" w:rsidRPr="00FF5F12" w:rsidRDefault="00CA4006" w:rsidP="00057126">
            <w:pPr>
              <w:jc w:val="both"/>
              <w:rPr>
                <w:bCs/>
              </w:rPr>
            </w:pPr>
            <w:r w:rsidRPr="00FF5F12">
              <w:rPr>
                <w:b/>
              </w:rPr>
              <w:t>Volumul de</w:t>
            </w:r>
            <w:r w:rsidR="003E3A92">
              <w:rPr>
                <w:b/>
              </w:rPr>
              <w:t xml:space="preserve"> reduceri de</w:t>
            </w:r>
            <w:r w:rsidRPr="00FF5F12">
              <w:rPr>
                <w:b/>
              </w:rPr>
              <w:t xml:space="preserve"> </w:t>
            </w:r>
            <w:r w:rsidR="000B0464">
              <w:rPr>
                <w:b/>
              </w:rPr>
              <w:t xml:space="preserve">infiltratii </w:t>
            </w:r>
            <w:r w:rsidRPr="00FF5F12">
              <w:rPr>
                <w:b/>
                <w:bCs/>
              </w:rPr>
              <w:t xml:space="preserve">prin reabilitari de </w:t>
            </w:r>
            <w:r w:rsidR="003E3A92">
              <w:rPr>
                <w:b/>
                <w:bCs/>
              </w:rPr>
              <w:t>colectoare</w:t>
            </w:r>
            <w:r w:rsidRPr="00FF5F12">
              <w:rPr>
                <w:b/>
              </w:rPr>
              <w:t xml:space="preserve"> </w:t>
            </w:r>
            <w:r w:rsidRPr="00FF5F12">
              <w:rPr>
                <w:bCs/>
              </w:rPr>
              <w:t xml:space="preserve">se </w:t>
            </w:r>
            <w:r w:rsidRPr="00FF5F12">
              <w:t xml:space="preserve">refera la volumul </w:t>
            </w:r>
            <w:r w:rsidR="003E3A92">
              <w:t>de infiltratii</w:t>
            </w:r>
            <w:r w:rsidRPr="00FF5F12">
              <w:t xml:space="preserve"> </w:t>
            </w:r>
            <w:r w:rsidR="003E3A92">
              <w:t>r</w:t>
            </w:r>
            <w:r w:rsidR="000B0464">
              <w:t>edu</w:t>
            </w:r>
            <w:r w:rsidR="003E3A92">
              <w:t>se</w:t>
            </w:r>
            <w:r w:rsidR="000B0464">
              <w:t xml:space="preserve"> </w:t>
            </w:r>
            <w:r w:rsidRPr="00FF5F12">
              <w:t>ca urmare a masurilor de reabilitar</w:t>
            </w:r>
            <w:r w:rsidR="003E3A92">
              <w:t xml:space="preserve">e </w:t>
            </w:r>
            <w:r w:rsidRPr="00FF5F12">
              <w:t xml:space="preserve">propuse prin proiect la nivelul </w:t>
            </w:r>
            <w:r w:rsidR="000B0464">
              <w:t>aglomerarii/clusterului</w:t>
            </w:r>
            <w:r w:rsidR="000B0464" w:rsidRPr="000B0464">
              <w:t xml:space="preserve"> deservit</w:t>
            </w:r>
            <w:r w:rsidR="000B0464">
              <w:t>e</w:t>
            </w:r>
            <w:r w:rsidR="000B0464" w:rsidRPr="000B0464">
              <w:t xml:space="preserve"> de o SEAU</w:t>
            </w:r>
            <w:r w:rsidRPr="00FF5F12">
              <w:t>.</w:t>
            </w:r>
          </w:p>
        </w:tc>
        <w:tc>
          <w:tcPr>
            <w:tcW w:w="5322" w:type="dxa"/>
          </w:tcPr>
          <w:p w14:paraId="17D16D10" w14:textId="38CA8616" w:rsidR="00CA4006" w:rsidRPr="00FF5F12" w:rsidRDefault="00CA4006" w:rsidP="00057126">
            <w:pPr>
              <w:jc w:val="both"/>
              <w:rPr>
                <w:bCs/>
              </w:rPr>
            </w:pPr>
            <w:r w:rsidRPr="00FF5F12">
              <w:t xml:space="preserve">Volumele de </w:t>
            </w:r>
            <w:r w:rsidR="000B0464">
              <w:t>infiltratii reduse</w:t>
            </w:r>
            <w:r w:rsidRPr="00FF5F12">
              <w:t xml:space="preserve"> ca urmare a masurilor de reabilitare se vor prelua in principal din analizele de optiuni realizate in scenarile cu proiect, fara proiect (cap. 8 SF</w:t>
            </w:r>
            <w:r w:rsidR="004F1954">
              <w:t>, fisierele de calcul</w:t>
            </w:r>
            <w:r w:rsidRPr="00FF5F12">
              <w:t xml:space="preserve">) / alte sectiuni subsidiare in care sunt prezentate informatii clare si care asigura o trasabilitate a datelor intre diversele sectiuni ale SF </w:t>
            </w:r>
            <w:r w:rsidRPr="00FF5F12">
              <w:lastRenderedPageBreak/>
              <w:t>(prognozele volumelor de apa si sectiunile corespunzatoare din cap. 4).</w:t>
            </w:r>
          </w:p>
        </w:tc>
      </w:tr>
      <w:tr w:rsidR="00CA4006" w:rsidRPr="00FF5F12" w14:paraId="3C0793AA" w14:textId="77777777" w:rsidTr="00057126">
        <w:trPr>
          <w:trHeight w:val="472"/>
        </w:trPr>
        <w:tc>
          <w:tcPr>
            <w:tcW w:w="804" w:type="dxa"/>
            <w:vAlign w:val="center"/>
          </w:tcPr>
          <w:p w14:paraId="51541101" w14:textId="77777777" w:rsidR="00CA4006" w:rsidRPr="00FF5F12" w:rsidRDefault="00CA4006" w:rsidP="00057126">
            <w:pPr>
              <w:jc w:val="center"/>
            </w:pPr>
            <w:r w:rsidRPr="00FF5F12">
              <w:lastRenderedPageBreak/>
              <w:t>7</w:t>
            </w:r>
          </w:p>
        </w:tc>
        <w:tc>
          <w:tcPr>
            <w:tcW w:w="7435" w:type="dxa"/>
          </w:tcPr>
          <w:p w14:paraId="211D21AA" w14:textId="4C1C749D" w:rsidR="00CA4006" w:rsidRPr="00FF5F12" w:rsidRDefault="00CA4006" w:rsidP="00057126">
            <w:pPr>
              <w:pStyle w:val="ListParagraph"/>
              <w:numPr>
                <w:ilvl w:val="0"/>
                <w:numId w:val="17"/>
              </w:numPr>
              <w:jc w:val="both"/>
              <w:rPr>
                <w:b/>
              </w:rPr>
            </w:pPr>
            <w:r w:rsidRPr="00FF5F12">
              <w:rPr>
                <w:bCs/>
              </w:rPr>
              <w:t>In Coloana (</w:t>
            </w:r>
            <w:r w:rsidR="00FD1021">
              <w:rPr>
                <w:bCs/>
              </w:rPr>
              <w:t>9</w:t>
            </w:r>
            <w:r w:rsidRPr="00FF5F12">
              <w:rPr>
                <w:bCs/>
              </w:rPr>
              <w:t xml:space="preserve">) se va calcula </w:t>
            </w:r>
            <w:r w:rsidRPr="00FF5F12">
              <w:rPr>
                <w:b/>
              </w:rPr>
              <w:t xml:space="preserve">Procentul de reducere a </w:t>
            </w:r>
            <w:r w:rsidR="005438E9">
              <w:rPr>
                <w:b/>
              </w:rPr>
              <w:t>infiltratiilor</w:t>
            </w:r>
            <w:r w:rsidRPr="00FF5F12">
              <w:rPr>
                <w:b/>
              </w:rPr>
              <w:t xml:space="preserve"> </w:t>
            </w:r>
            <w:r w:rsidRPr="00FF5F12">
              <w:rPr>
                <w:bCs/>
              </w:rPr>
              <w:t xml:space="preserve">la nivelul sistemului prin implementarea masurilor de reabilitare a </w:t>
            </w:r>
            <w:r w:rsidR="00C5536A">
              <w:rPr>
                <w:bCs/>
              </w:rPr>
              <w:t>colectoarelor</w:t>
            </w:r>
            <w:r w:rsidRPr="00FF5F12">
              <w:rPr>
                <w:bCs/>
              </w:rPr>
              <w:t>, ca raportul dintre valorile din coloanele (</w:t>
            </w:r>
            <w:r w:rsidR="00FD1021">
              <w:rPr>
                <w:bCs/>
              </w:rPr>
              <w:t>8</w:t>
            </w:r>
            <w:r w:rsidRPr="00FF5F12">
              <w:rPr>
                <w:bCs/>
              </w:rPr>
              <w:t>) si (</w:t>
            </w:r>
            <w:r w:rsidR="00FD1021">
              <w:rPr>
                <w:bCs/>
              </w:rPr>
              <w:t>6</w:t>
            </w:r>
            <w:r w:rsidRPr="00FF5F12">
              <w:rPr>
                <w:bCs/>
              </w:rPr>
              <w:t>):</w:t>
            </w:r>
          </w:p>
          <w:p w14:paraId="75A1497A" w14:textId="2976437B" w:rsidR="00CA4006" w:rsidRPr="00FF5F12" w:rsidRDefault="00CA4006" w:rsidP="00057126">
            <w:pPr>
              <w:jc w:val="both"/>
              <w:rPr>
                <w:rFonts w:eastAsiaTheme="minorEastAsia"/>
                <w:bCs/>
              </w:rPr>
            </w:pPr>
            <m:oMathPara>
              <m:oMath>
                <m:r>
                  <w:rPr>
                    <w:rFonts w:ascii="Cambria Math" w:hAnsi="Cambria Math"/>
                  </w:rPr>
                  <m:t>Pri=</m:t>
                </m:r>
                <m:f>
                  <m:fPr>
                    <m:ctrlPr>
                      <w:rPr>
                        <w:rFonts w:ascii="Cambria Math" w:hAnsi="Cambria Math"/>
                        <w:bCs/>
                        <w:i/>
                      </w:rPr>
                    </m:ctrlPr>
                  </m:fPr>
                  <m:num>
                    <m:r>
                      <w:rPr>
                        <w:rFonts w:ascii="Cambria Math" w:hAnsi="Cambria Math"/>
                      </w:rPr>
                      <m:t>Vri</m:t>
                    </m:r>
                  </m:num>
                  <m:den>
                    <m:r>
                      <w:rPr>
                        <w:rFonts w:ascii="Cambria Math" w:hAnsi="Cambria Math"/>
                      </w:rPr>
                      <m:t>Vi</m:t>
                    </m:r>
                  </m:den>
                </m:f>
                <m:r>
                  <w:rPr>
                    <w:rFonts w:ascii="Cambria Math" w:hAnsi="Cambria Math"/>
                  </w:rPr>
                  <m:t xml:space="preserve"> [%]</m:t>
                </m:r>
              </m:oMath>
            </m:oMathPara>
          </w:p>
          <w:p w14:paraId="478CBB8A" w14:textId="77777777" w:rsidR="00CA4006" w:rsidRPr="00FF5F12" w:rsidRDefault="00CA4006" w:rsidP="00057126">
            <w:pPr>
              <w:jc w:val="both"/>
              <w:rPr>
                <w:rFonts w:eastAsiaTheme="minorEastAsia"/>
                <w:bCs/>
              </w:rPr>
            </w:pPr>
            <w:r w:rsidRPr="00FF5F12">
              <w:rPr>
                <w:rFonts w:eastAsiaTheme="minorEastAsia"/>
                <w:bCs/>
              </w:rPr>
              <w:t>unde:</w:t>
            </w:r>
          </w:p>
          <w:p w14:paraId="7D037E76" w14:textId="7AB284DF" w:rsidR="00CA4006" w:rsidRPr="00FF5F12" w:rsidRDefault="00CA4006" w:rsidP="00057126">
            <w:pPr>
              <w:pStyle w:val="ListParagraph"/>
              <w:numPr>
                <w:ilvl w:val="0"/>
                <w:numId w:val="17"/>
              </w:numPr>
              <w:jc w:val="both"/>
            </w:pPr>
            <w:r w:rsidRPr="00FF5F12">
              <w:t>Pr</w:t>
            </w:r>
            <w:r w:rsidR="005438E9">
              <w:t>i</w:t>
            </w:r>
            <w:r w:rsidRPr="00FF5F12">
              <w:t xml:space="preserve"> - Procentul de reducere a </w:t>
            </w:r>
            <w:r w:rsidR="005438E9">
              <w:t>infiltratiilor la nivelul aglomerarii</w:t>
            </w:r>
            <w:r w:rsidRPr="00FF5F12">
              <w:t xml:space="preserve"> [%] – col. (</w:t>
            </w:r>
            <w:r w:rsidR="00FD1021">
              <w:t>9</w:t>
            </w:r>
            <w:r w:rsidRPr="00FF5F12">
              <w:t>);</w:t>
            </w:r>
          </w:p>
          <w:p w14:paraId="0A177333" w14:textId="2DA0570C" w:rsidR="00CA4006" w:rsidRPr="00FF5F12" w:rsidRDefault="00CA4006" w:rsidP="00057126">
            <w:pPr>
              <w:pStyle w:val="ListParagraph"/>
              <w:numPr>
                <w:ilvl w:val="0"/>
                <w:numId w:val="17"/>
              </w:numPr>
              <w:jc w:val="both"/>
            </w:pPr>
            <w:r w:rsidRPr="00FF5F12">
              <w:t>V</w:t>
            </w:r>
            <w:r w:rsidR="00663510">
              <w:t>r</w:t>
            </w:r>
            <w:r w:rsidR="005438E9">
              <w:t>i</w:t>
            </w:r>
            <w:r w:rsidRPr="00FF5F12">
              <w:t xml:space="preserve"> - </w:t>
            </w:r>
            <w:r w:rsidR="00C5536A" w:rsidRPr="00FF5F12">
              <w:t xml:space="preserve">Volumul de </w:t>
            </w:r>
            <w:r w:rsidR="00C5536A">
              <w:t>reduceri de infiltratii</w:t>
            </w:r>
            <w:r w:rsidR="00C5536A" w:rsidRPr="00FF5F12">
              <w:t xml:space="preserve"> prin reabilitari de conducte [m</w:t>
            </w:r>
            <w:r w:rsidR="00C5536A" w:rsidRPr="00FF5F12">
              <w:rPr>
                <w:vertAlign w:val="superscript"/>
              </w:rPr>
              <w:t>3</w:t>
            </w:r>
            <w:r w:rsidR="00C5536A" w:rsidRPr="00FF5F12">
              <w:t>/an] – col. (</w:t>
            </w:r>
            <w:r w:rsidR="00FD1021">
              <w:t>8</w:t>
            </w:r>
            <w:r w:rsidR="00C5536A" w:rsidRPr="00FF5F12">
              <w:t>);</w:t>
            </w:r>
          </w:p>
          <w:p w14:paraId="40AB2898" w14:textId="7B3840E5" w:rsidR="00CA4006" w:rsidRPr="00FF5F12" w:rsidRDefault="00CA4006" w:rsidP="00057126">
            <w:pPr>
              <w:pStyle w:val="ListParagraph"/>
              <w:numPr>
                <w:ilvl w:val="0"/>
                <w:numId w:val="17"/>
              </w:numPr>
              <w:jc w:val="both"/>
            </w:pPr>
            <w:r w:rsidRPr="00FF5F12">
              <w:t>V</w:t>
            </w:r>
            <w:r w:rsidR="00663510">
              <w:t>i</w:t>
            </w:r>
            <w:r w:rsidRPr="00FF5F12">
              <w:t xml:space="preserve"> - </w:t>
            </w:r>
            <w:r w:rsidR="00C5536A" w:rsidRPr="00C5536A">
              <w:t xml:space="preserve">Volum </w:t>
            </w:r>
            <w:r w:rsidR="00C5536A">
              <w:t xml:space="preserve">de </w:t>
            </w:r>
            <w:r w:rsidR="00C5536A" w:rsidRPr="00C5536A">
              <w:t xml:space="preserve">infiltratii inainte de proiect </w:t>
            </w:r>
            <w:r w:rsidRPr="00FF5F12">
              <w:t>[m</w:t>
            </w:r>
            <w:r w:rsidRPr="00FF5F12">
              <w:rPr>
                <w:vertAlign w:val="superscript"/>
              </w:rPr>
              <w:t>3</w:t>
            </w:r>
            <w:r w:rsidRPr="00FF5F12">
              <w:t>/an] – col. (</w:t>
            </w:r>
            <w:r w:rsidR="00FD1021">
              <w:t>6</w:t>
            </w:r>
            <w:r w:rsidRPr="00FF5F12">
              <w:t>)</w:t>
            </w:r>
          </w:p>
        </w:tc>
        <w:tc>
          <w:tcPr>
            <w:tcW w:w="5322" w:type="dxa"/>
          </w:tcPr>
          <w:p w14:paraId="01412A7C" w14:textId="77777777" w:rsidR="00CA4006" w:rsidRPr="00FF5F12" w:rsidRDefault="00CA4006" w:rsidP="00057126">
            <w:pPr>
              <w:jc w:val="both"/>
              <w:rPr>
                <w:bCs/>
              </w:rPr>
            </w:pPr>
          </w:p>
        </w:tc>
      </w:tr>
      <w:tr w:rsidR="00C5536A" w:rsidRPr="00FF5F12" w14:paraId="215C3D94" w14:textId="77777777" w:rsidTr="00057126">
        <w:trPr>
          <w:trHeight w:val="472"/>
        </w:trPr>
        <w:tc>
          <w:tcPr>
            <w:tcW w:w="804" w:type="dxa"/>
            <w:vAlign w:val="center"/>
          </w:tcPr>
          <w:p w14:paraId="1665258E" w14:textId="1D700040" w:rsidR="00C5536A" w:rsidRPr="00FF5F12" w:rsidRDefault="00663510" w:rsidP="00C5536A">
            <w:pPr>
              <w:jc w:val="center"/>
            </w:pPr>
            <w:r>
              <w:t>8</w:t>
            </w:r>
          </w:p>
        </w:tc>
        <w:tc>
          <w:tcPr>
            <w:tcW w:w="7435" w:type="dxa"/>
          </w:tcPr>
          <w:p w14:paraId="17E764C9" w14:textId="4513D887" w:rsidR="00C5536A" w:rsidRPr="00FF5F12" w:rsidRDefault="00C5536A" w:rsidP="00C5536A">
            <w:pPr>
              <w:pStyle w:val="ListParagraph"/>
              <w:numPr>
                <w:ilvl w:val="0"/>
                <w:numId w:val="17"/>
              </w:numPr>
              <w:jc w:val="both"/>
              <w:rPr>
                <w:b/>
              </w:rPr>
            </w:pPr>
            <w:r w:rsidRPr="00FF5F12">
              <w:rPr>
                <w:bCs/>
              </w:rPr>
              <w:t>In Coloana (</w:t>
            </w:r>
            <w:r w:rsidR="00FD1021">
              <w:rPr>
                <w:bCs/>
              </w:rPr>
              <w:t>10</w:t>
            </w:r>
            <w:r w:rsidRPr="00FF5F12">
              <w:rPr>
                <w:bCs/>
              </w:rPr>
              <w:t xml:space="preserve">) se va calcula </w:t>
            </w:r>
            <w:r w:rsidRPr="00C5536A">
              <w:rPr>
                <w:b/>
              </w:rPr>
              <w:t xml:space="preserve">Procent de energie recuperata </w:t>
            </w:r>
            <w:r w:rsidRPr="000520BA">
              <w:rPr>
                <w:bCs/>
              </w:rPr>
              <w:t>prin reabilitari</w:t>
            </w:r>
            <w:r w:rsidRPr="00FF5F12">
              <w:rPr>
                <w:b/>
              </w:rPr>
              <w:t xml:space="preserve"> </w:t>
            </w:r>
            <w:r w:rsidRPr="00FF5F12">
              <w:rPr>
                <w:bCs/>
              </w:rPr>
              <w:t xml:space="preserve">la nivelul sistemului prin implementarea masurilor de reabilitare a </w:t>
            </w:r>
            <w:r>
              <w:rPr>
                <w:bCs/>
              </w:rPr>
              <w:t>colectoarelor</w:t>
            </w:r>
            <w:r w:rsidRPr="00FF5F12">
              <w:rPr>
                <w:bCs/>
              </w:rPr>
              <w:t>, ca raportul dintre valorile din coloanele (</w:t>
            </w:r>
            <w:r w:rsidR="00FD1021">
              <w:rPr>
                <w:bCs/>
              </w:rPr>
              <w:t>8</w:t>
            </w:r>
            <w:r w:rsidRPr="00FF5F12">
              <w:rPr>
                <w:bCs/>
              </w:rPr>
              <w:t>) si (</w:t>
            </w:r>
            <w:r w:rsidR="00FD1021">
              <w:rPr>
                <w:bCs/>
              </w:rPr>
              <w:t>5</w:t>
            </w:r>
            <w:r w:rsidRPr="00FF5F12">
              <w:rPr>
                <w:bCs/>
              </w:rPr>
              <w:t>):</w:t>
            </w:r>
          </w:p>
          <w:p w14:paraId="23122A8B" w14:textId="750B3CC2" w:rsidR="00C5536A" w:rsidRPr="00FF5F12" w:rsidRDefault="00C5536A" w:rsidP="00C5536A">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Vri</m:t>
                    </m:r>
                  </m:num>
                  <m:den>
                    <m:r>
                      <w:rPr>
                        <w:rFonts w:ascii="Cambria Math" w:hAnsi="Cambria Math"/>
                      </w:rPr>
                      <m:t>Ve</m:t>
                    </m:r>
                  </m:den>
                </m:f>
                <m:r>
                  <w:rPr>
                    <w:rFonts w:ascii="Cambria Math" w:hAnsi="Cambria Math"/>
                  </w:rPr>
                  <m:t xml:space="preserve"> [%]</m:t>
                </m:r>
              </m:oMath>
            </m:oMathPara>
          </w:p>
          <w:p w14:paraId="0AF6E0D4" w14:textId="77777777" w:rsidR="00C5536A" w:rsidRPr="00FF5F12" w:rsidRDefault="00C5536A" w:rsidP="00C5536A">
            <w:pPr>
              <w:jc w:val="both"/>
              <w:rPr>
                <w:rFonts w:eastAsiaTheme="minorEastAsia"/>
                <w:bCs/>
              </w:rPr>
            </w:pPr>
            <w:r w:rsidRPr="00FF5F12">
              <w:rPr>
                <w:rFonts w:eastAsiaTheme="minorEastAsia"/>
                <w:bCs/>
              </w:rPr>
              <w:t>unde:</w:t>
            </w:r>
          </w:p>
          <w:p w14:paraId="3C1BDFAF" w14:textId="256684A4" w:rsidR="00C5536A" w:rsidRPr="00FF5F12" w:rsidRDefault="00C5536A" w:rsidP="00C5536A">
            <w:pPr>
              <w:pStyle w:val="ListParagraph"/>
              <w:numPr>
                <w:ilvl w:val="0"/>
                <w:numId w:val="17"/>
              </w:numPr>
              <w:jc w:val="both"/>
            </w:pPr>
            <w:r w:rsidRPr="00FF5F12">
              <w:t>Pr</w:t>
            </w:r>
            <w:r>
              <w:t>e</w:t>
            </w:r>
            <w:r w:rsidRPr="00FF5F12">
              <w:t xml:space="preserve"> - </w:t>
            </w:r>
            <w:r w:rsidRPr="00C5536A">
              <w:t xml:space="preserve">Procent de energie recuperata prin reabilitari </w:t>
            </w:r>
            <w:r>
              <w:t>la nivelul aglomerarii</w:t>
            </w:r>
            <w:r w:rsidRPr="00FF5F12">
              <w:t xml:space="preserve"> [%] – col. (</w:t>
            </w:r>
            <w:r w:rsidR="00FD1021">
              <w:t>10</w:t>
            </w:r>
            <w:r w:rsidRPr="00FF5F12">
              <w:t>);</w:t>
            </w:r>
          </w:p>
          <w:p w14:paraId="14611F08" w14:textId="68FB59FF" w:rsidR="00C5536A" w:rsidRPr="00FF5F12" w:rsidRDefault="00C5536A" w:rsidP="00C5536A">
            <w:pPr>
              <w:pStyle w:val="ListParagraph"/>
              <w:numPr>
                <w:ilvl w:val="0"/>
                <w:numId w:val="17"/>
              </w:numPr>
              <w:jc w:val="both"/>
            </w:pPr>
            <w:r w:rsidRPr="00FF5F12">
              <w:t>V</w:t>
            </w:r>
            <w:r>
              <w:t>ri</w:t>
            </w:r>
            <w:r w:rsidRPr="00FF5F12">
              <w:t xml:space="preserve"> - Volumul de </w:t>
            </w:r>
            <w:r>
              <w:t>reduceri de infiltratii</w:t>
            </w:r>
            <w:r w:rsidRPr="00FF5F12">
              <w:t xml:space="preserve"> prin reabilitari de conducte [m</w:t>
            </w:r>
            <w:r w:rsidRPr="00FF5F12">
              <w:rPr>
                <w:vertAlign w:val="superscript"/>
              </w:rPr>
              <w:t>3</w:t>
            </w:r>
            <w:r w:rsidRPr="00FF5F12">
              <w:t>/an] – col. (</w:t>
            </w:r>
            <w:r w:rsidR="00FD1021">
              <w:t>8</w:t>
            </w:r>
            <w:r w:rsidRPr="00FF5F12">
              <w:t>);</w:t>
            </w:r>
          </w:p>
          <w:p w14:paraId="415E6D56" w14:textId="0DB88459" w:rsidR="00C5536A" w:rsidRPr="00FF5F12" w:rsidRDefault="00C5536A" w:rsidP="00C5536A">
            <w:pPr>
              <w:pStyle w:val="ListParagraph"/>
              <w:numPr>
                <w:ilvl w:val="0"/>
                <w:numId w:val="17"/>
              </w:numPr>
              <w:jc w:val="both"/>
            </w:pPr>
            <w:r w:rsidRPr="00FF5F12">
              <w:t>V</w:t>
            </w:r>
            <w:r>
              <w:t>e</w:t>
            </w:r>
            <w:r w:rsidRPr="00FF5F12">
              <w:t xml:space="preserve"> - Volumul </w:t>
            </w:r>
            <w:r>
              <w:t xml:space="preserve">de </w:t>
            </w:r>
            <w:r w:rsidRPr="00FF5F12">
              <w:t xml:space="preserve">apa </w:t>
            </w:r>
            <w:r w:rsidRPr="005438E9">
              <w:t xml:space="preserve">descarcata/ epurata </w:t>
            </w:r>
            <w:r w:rsidRPr="00FF5F12">
              <w:t>inainte de proiect [m</w:t>
            </w:r>
            <w:r w:rsidRPr="00FF5F12">
              <w:rPr>
                <w:vertAlign w:val="superscript"/>
              </w:rPr>
              <w:t>3</w:t>
            </w:r>
            <w:r w:rsidRPr="00FF5F12">
              <w:t>/an] – col. (</w:t>
            </w:r>
            <w:r w:rsidR="00FD1021">
              <w:t>5</w:t>
            </w:r>
            <w:r w:rsidRPr="00FF5F12">
              <w:t>)</w:t>
            </w:r>
          </w:p>
        </w:tc>
        <w:tc>
          <w:tcPr>
            <w:tcW w:w="5322" w:type="dxa"/>
          </w:tcPr>
          <w:p w14:paraId="5E955149" w14:textId="77777777" w:rsidR="00C5536A" w:rsidRPr="00FF5F12" w:rsidRDefault="00C5536A" w:rsidP="00C5536A">
            <w:pPr>
              <w:jc w:val="both"/>
              <w:rPr>
                <w:bCs/>
              </w:rPr>
            </w:pPr>
          </w:p>
        </w:tc>
      </w:tr>
      <w:tr w:rsidR="00CA4006" w:rsidRPr="00FF5F12" w14:paraId="5FB43C62" w14:textId="77777777" w:rsidTr="00057126">
        <w:trPr>
          <w:trHeight w:val="472"/>
        </w:trPr>
        <w:tc>
          <w:tcPr>
            <w:tcW w:w="804" w:type="dxa"/>
            <w:vAlign w:val="center"/>
          </w:tcPr>
          <w:p w14:paraId="09B8B894" w14:textId="11582EC7" w:rsidR="00CA4006" w:rsidRPr="00FF5F12" w:rsidRDefault="00663510" w:rsidP="00057126">
            <w:pPr>
              <w:jc w:val="center"/>
            </w:pPr>
            <w:r>
              <w:t>9</w:t>
            </w:r>
          </w:p>
        </w:tc>
        <w:tc>
          <w:tcPr>
            <w:tcW w:w="7435" w:type="dxa"/>
          </w:tcPr>
          <w:p w14:paraId="0E8DC037" w14:textId="546D9A99" w:rsidR="00CA4006" w:rsidRPr="00FF5F12" w:rsidRDefault="00CA4006" w:rsidP="00057126">
            <w:pPr>
              <w:pStyle w:val="ListParagraph"/>
              <w:numPr>
                <w:ilvl w:val="0"/>
                <w:numId w:val="17"/>
              </w:numPr>
              <w:jc w:val="both"/>
            </w:pPr>
            <w:r w:rsidRPr="00FF5F12">
              <w:t>In coloanele (</w:t>
            </w:r>
            <w:r w:rsidR="00FD1021">
              <w:t>11</w:t>
            </w:r>
            <w:r w:rsidRPr="00FF5F12">
              <w:t>) si (</w:t>
            </w:r>
            <w:r w:rsidR="00FD1021">
              <w:t>12</w:t>
            </w:r>
            <w:r w:rsidRPr="00FF5F12">
              <w:t xml:space="preserve">) se vor trece </w:t>
            </w:r>
            <w:r w:rsidR="004F1954">
              <w:t>valorile</w:t>
            </w:r>
            <w:r w:rsidR="004F1954" w:rsidRPr="00FF5F12">
              <w:t xml:space="preserve"> </w:t>
            </w:r>
            <w:r w:rsidRPr="00FF5F12">
              <w:t>de investitie, in costuri curente, in conformitate cu devizul general.</w:t>
            </w:r>
          </w:p>
        </w:tc>
        <w:tc>
          <w:tcPr>
            <w:tcW w:w="5322" w:type="dxa"/>
          </w:tcPr>
          <w:p w14:paraId="6F13A52A" w14:textId="77777777" w:rsidR="00CA4006" w:rsidRPr="00FF5F12" w:rsidRDefault="00CA4006" w:rsidP="00057126">
            <w:pPr>
              <w:jc w:val="both"/>
              <w:rPr>
                <w:bCs/>
              </w:rPr>
            </w:pPr>
            <w:r w:rsidRPr="00FF5F12">
              <w:rPr>
                <w:bCs/>
              </w:rPr>
              <w:t>Deviz general/deviz pe obiect – preturile de investitie vor exprimate in euro preturi curente fara TVA si reprezinta investitia de baza (cap 4 inclusiv cap. 1 si 2).</w:t>
            </w:r>
          </w:p>
        </w:tc>
      </w:tr>
    </w:tbl>
    <w:p w14:paraId="4D60D8DA" w14:textId="5005260E" w:rsidR="00F8304B" w:rsidRPr="00FF5F12" w:rsidRDefault="00F8304B" w:rsidP="00C52D65">
      <w:pPr>
        <w:jc w:val="both"/>
        <w:rPr>
          <w:rFonts w:ascii="Arial" w:hAnsi="Arial" w:cs="Arial"/>
        </w:rPr>
      </w:pPr>
    </w:p>
    <w:p w14:paraId="7091B9A8" w14:textId="62682DDE" w:rsidR="00AD703C" w:rsidRPr="001C46A1" w:rsidRDefault="00FD1021" w:rsidP="00C52D65">
      <w:pPr>
        <w:jc w:val="both"/>
        <w:rPr>
          <w:rFonts w:ascii="Arial" w:hAnsi="Arial" w:cs="Arial"/>
          <w:b/>
          <w:bCs/>
        </w:rPr>
      </w:pPr>
      <w:r w:rsidRPr="00FD1021">
        <w:rPr>
          <w:rFonts w:ascii="Arial" w:hAnsi="Arial" w:cs="Arial"/>
          <w:b/>
          <w:bCs/>
        </w:rPr>
        <w:t xml:space="preserve">Concluzii la </w:t>
      </w:r>
      <w:r w:rsidRPr="003E1A4D">
        <w:rPr>
          <w:rFonts w:ascii="Arial" w:hAnsi="Arial" w:cs="Arial"/>
          <w:b/>
        </w:rPr>
        <w:t>Sisteme de colectare si epurare a apelor uzate reabilitate: reabilitari de colectoare:</w:t>
      </w:r>
      <w:r w:rsidRPr="00FD1021">
        <w:rPr>
          <w:rFonts w:ascii="Arial" w:hAnsi="Arial" w:cs="Arial"/>
          <w:b/>
          <w:bCs/>
        </w:rPr>
        <w:t xml:space="preserve"> </w:t>
      </w:r>
      <w:r w:rsidR="001C46A1" w:rsidRPr="00FD1021">
        <w:rPr>
          <w:rFonts w:ascii="Arial" w:hAnsi="Arial" w:cs="Arial"/>
          <w:b/>
          <w:bCs/>
        </w:rPr>
        <w:t>Pe baza indicatorului „</w:t>
      </w:r>
      <w:r w:rsidR="001C46A1" w:rsidRPr="00FD1021">
        <w:rPr>
          <w:rFonts w:ascii="Arial" w:hAnsi="Arial" w:cs="Arial"/>
          <w:b/>
          <w:bCs/>
          <w:i/>
          <w:iCs/>
        </w:rPr>
        <w:t>Procent de energie recuperata</w:t>
      </w:r>
      <w:r w:rsidR="001C46A1" w:rsidRPr="00FD1021">
        <w:rPr>
          <w:rFonts w:ascii="Arial" w:hAnsi="Arial" w:cs="Arial"/>
          <w:b/>
          <w:bCs/>
        </w:rPr>
        <w:t>”</w:t>
      </w:r>
      <w:r w:rsidR="001C46A1" w:rsidRPr="001C46A1">
        <w:rPr>
          <w:rFonts w:ascii="Arial" w:hAnsi="Arial" w:cs="Arial"/>
          <w:b/>
          <w:bCs/>
        </w:rPr>
        <w:t xml:space="preserve"> se va stabili daca masurile propuse indeplinesc conditia de eficienta energetica ceruta de PDD.</w:t>
      </w:r>
    </w:p>
    <w:p w14:paraId="204B58DC" w14:textId="13EC4ACA" w:rsidR="00AD703C" w:rsidRDefault="00AD703C" w:rsidP="00C52D65">
      <w:pPr>
        <w:jc w:val="both"/>
        <w:rPr>
          <w:rFonts w:ascii="Arial" w:hAnsi="Arial" w:cs="Arial"/>
        </w:rPr>
      </w:pPr>
    </w:p>
    <w:p w14:paraId="6AFDD191" w14:textId="265D8BA2" w:rsidR="00A603A1" w:rsidRDefault="00A603A1" w:rsidP="00C52D65">
      <w:pPr>
        <w:jc w:val="both"/>
        <w:rPr>
          <w:rFonts w:ascii="Arial" w:hAnsi="Arial" w:cs="Arial"/>
        </w:rPr>
      </w:pPr>
    </w:p>
    <w:p w14:paraId="6DC28550" w14:textId="77777777" w:rsidR="00A603A1" w:rsidRDefault="00A603A1" w:rsidP="00C52D65">
      <w:pPr>
        <w:jc w:val="both"/>
        <w:rPr>
          <w:rFonts w:ascii="Arial" w:hAnsi="Arial" w:cs="Arial"/>
        </w:rPr>
      </w:pPr>
    </w:p>
    <w:p w14:paraId="6D1E3272" w14:textId="0BD0B933" w:rsidR="003052D8" w:rsidRPr="00FF5F12" w:rsidRDefault="003052D8" w:rsidP="003052D8">
      <w:pPr>
        <w:rPr>
          <w:b/>
        </w:rPr>
      </w:pPr>
      <w:r w:rsidRPr="00FF5F12">
        <w:rPr>
          <w:b/>
        </w:rPr>
        <w:t xml:space="preserve">D.2) </w:t>
      </w:r>
      <w:r w:rsidR="00FA31AD" w:rsidRPr="00FF5F12">
        <w:rPr>
          <w:b/>
        </w:rPr>
        <w:t xml:space="preserve">Actiuni/Masuri de investitie aplicate sistemelor de </w:t>
      </w:r>
      <w:r w:rsidR="00FA31AD">
        <w:rPr>
          <w:b/>
        </w:rPr>
        <w:t>canalizare</w:t>
      </w:r>
      <w:r w:rsidR="00FA31AD" w:rsidRPr="00FF5F12">
        <w:rPr>
          <w:b/>
        </w:rPr>
        <w:t xml:space="preserve"> in vederea reducerii energiei electrice 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1940"/>
        <w:gridCol w:w="1701"/>
        <w:gridCol w:w="1701"/>
        <w:gridCol w:w="1417"/>
        <w:gridCol w:w="1517"/>
      </w:tblGrid>
      <w:tr w:rsidR="000C374C" w:rsidRPr="00FF5F12" w14:paraId="575C5A78" w14:textId="77777777" w:rsidTr="000C374C">
        <w:trPr>
          <w:trHeight w:val="714"/>
          <w:jc w:val="center"/>
        </w:trPr>
        <w:tc>
          <w:tcPr>
            <w:tcW w:w="330" w:type="dxa"/>
            <w:shd w:val="clear" w:color="000000" w:fill="D9E1F2"/>
          </w:tcPr>
          <w:p w14:paraId="48475159" w14:textId="77777777" w:rsidR="000C374C" w:rsidRPr="00FF5F12" w:rsidRDefault="000C374C" w:rsidP="00A15A4C">
            <w:pPr>
              <w:spacing w:after="0" w:line="240" w:lineRule="auto"/>
              <w:jc w:val="center"/>
              <w:rPr>
                <w:rFonts w:ascii="Calibri" w:hAnsi="Calibri" w:cs="Calibri"/>
                <w:b/>
                <w:bCs/>
                <w:sz w:val="18"/>
                <w:szCs w:val="18"/>
              </w:rPr>
            </w:pPr>
          </w:p>
          <w:p w14:paraId="730893C4"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2B19B2DA" w14:textId="2ED1AA91"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Denumire </w:t>
            </w:r>
            <w:r>
              <w:rPr>
                <w:rFonts w:ascii="Calibri" w:hAnsi="Calibri" w:cs="Calibri"/>
                <w:b/>
                <w:bCs/>
                <w:sz w:val="18"/>
                <w:szCs w:val="18"/>
              </w:rPr>
              <w:t>aglomerare/cluster</w:t>
            </w:r>
          </w:p>
        </w:tc>
        <w:tc>
          <w:tcPr>
            <w:tcW w:w="1304" w:type="dxa"/>
            <w:shd w:val="clear" w:color="000000" w:fill="D9E1F2"/>
          </w:tcPr>
          <w:p w14:paraId="13EF175C"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19BA2300" w14:textId="77777777" w:rsidR="000C374C" w:rsidRDefault="000C374C" w:rsidP="00A15A4C">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565FE6CF" w14:textId="68B2A862" w:rsidR="00EC0C93" w:rsidRPr="00FF5F12" w:rsidRDefault="00EC0C93" w:rsidP="00A15A4C">
            <w:pPr>
              <w:spacing w:after="0" w:line="240" w:lineRule="auto"/>
              <w:jc w:val="center"/>
              <w:rPr>
                <w:rFonts w:ascii="Calibri" w:hAnsi="Calibri" w:cs="Calibri"/>
                <w:b/>
                <w:bCs/>
                <w:sz w:val="18"/>
                <w:szCs w:val="18"/>
              </w:rPr>
            </w:pPr>
            <w:r>
              <w:rPr>
                <w:rFonts w:ascii="Calibri" w:hAnsi="Calibri" w:cs="Calibri"/>
                <w:b/>
                <w:sz w:val="18"/>
                <w:szCs w:val="18"/>
              </w:rPr>
              <w:t>Cab</w:t>
            </w:r>
          </w:p>
        </w:tc>
        <w:tc>
          <w:tcPr>
            <w:tcW w:w="1940" w:type="dxa"/>
            <w:shd w:val="clear" w:color="000000" w:fill="D9E1F2"/>
            <w:hideMark/>
          </w:tcPr>
          <w:p w14:paraId="38266A7E"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97DB516" w14:textId="77777777" w:rsidR="000C374C" w:rsidRDefault="000C374C" w:rsidP="00A15A4C">
            <w:pPr>
              <w:spacing w:after="0" w:line="240" w:lineRule="auto"/>
              <w:jc w:val="center"/>
              <w:rPr>
                <w:rFonts w:ascii="Calibri" w:hAnsi="Calibri" w:cs="Calibri"/>
                <w:sz w:val="18"/>
                <w:szCs w:val="18"/>
              </w:rPr>
            </w:pPr>
            <w:r w:rsidRPr="00FF5F12">
              <w:rPr>
                <w:rFonts w:ascii="Calibri" w:hAnsi="Calibri" w:cs="Calibri"/>
                <w:sz w:val="18"/>
                <w:szCs w:val="18"/>
              </w:rPr>
              <w:t>[kWh/an]</w:t>
            </w:r>
          </w:p>
          <w:p w14:paraId="34D02EB4" w14:textId="56306169" w:rsidR="00EC0C93" w:rsidRPr="00FF5F12" w:rsidRDefault="00EC0C93" w:rsidP="00A15A4C">
            <w:pPr>
              <w:spacing w:after="0" w:line="240" w:lineRule="auto"/>
              <w:jc w:val="center"/>
              <w:rPr>
                <w:rFonts w:ascii="Calibri" w:hAnsi="Calibri" w:cs="Calibri"/>
                <w:b/>
                <w:bCs/>
                <w:sz w:val="18"/>
                <w:szCs w:val="18"/>
              </w:rPr>
            </w:pPr>
            <w:r>
              <w:rPr>
                <w:rFonts w:ascii="Calibri" w:hAnsi="Calibri" w:cs="Calibri"/>
                <w:b/>
                <w:sz w:val="18"/>
                <w:szCs w:val="18"/>
              </w:rPr>
              <w:t>Cdp</w:t>
            </w:r>
          </w:p>
        </w:tc>
        <w:tc>
          <w:tcPr>
            <w:tcW w:w="1701" w:type="dxa"/>
            <w:shd w:val="clear" w:color="000000" w:fill="D9E1F2"/>
          </w:tcPr>
          <w:p w14:paraId="319C7B72"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0310D10" w14:textId="77777777" w:rsidR="000C374C" w:rsidRDefault="000C374C" w:rsidP="00A15A4C">
            <w:pPr>
              <w:spacing w:after="0" w:line="240" w:lineRule="auto"/>
              <w:jc w:val="center"/>
              <w:rPr>
                <w:rFonts w:ascii="Calibri" w:hAnsi="Calibri" w:cs="Calibri"/>
                <w:sz w:val="18"/>
                <w:szCs w:val="18"/>
              </w:rPr>
            </w:pPr>
            <w:r w:rsidRPr="00FF5F12">
              <w:rPr>
                <w:rFonts w:ascii="Calibri" w:hAnsi="Calibri" w:cs="Calibri"/>
                <w:sz w:val="18"/>
                <w:szCs w:val="18"/>
              </w:rPr>
              <w:t>[kWh/an]</w:t>
            </w:r>
          </w:p>
          <w:p w14:paraId="5B3885E6" w14:textId="42247591" w:rsidR="00EC0C93" w:rsidRPr="00FF5F12" w:rsidRDefault="00EC0C93" w:rsidP="00A15A4C">
            <w:pPr>
              <w:spacing w:after="0" w:line="240" w:lineRule="auto"/>
              <w:jc w:val="center"/>
              <w:rPr>
                <w:rFonts w:ascii="Calibri" w:hAnsi="Calibri" w:cs="Calibri"/>
                <w:b/>
                <w:bCs/>
                <w:sz w:val="18"/>
                <w:szCs w:val="18"/>
              </w:rPr>
            </w:pPr>
            <w:r>
              <w:rPr>
                <w:rFonts w:ascii="Calibri" w:hAnsi="Calibri" w:cs="Calibri"/>
                <w:b/>
                <w:sz w:val="18"/>
                <w:szCs w:val="18"/>
              </w:rPr>
              <w:t>Re</w:t>
            </w:r>
          </w:p>
        </w:tc>
        <w:tc>
          <w:tcPr>
            <w:tcW w:w="1701" w:type="dxa"/>
            <w:shd w:val="clear" w:color="000000" w:fill="D9E1F2"/>
            <w:hideMark/>
          </w:tcPr>
          <w:p w14:paraId="7C157B59" w14:textId="77777777" w:rsidR="000C374C" w:rsidRDefault="000C374C" w:rsidP="00A15A4C">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2275BF51" w14:textId="7A636A25" w:rsidR="00997485" w:rsidRPr="00FF5F12" w:rsidRDefault="00997485" w:rsidP="00A15A4C">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A395C72"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259C48F9"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77A83DD6"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0C594297" w14:textId="77777777" w:rsidR="000C374C" w:rsidRPr="00FF5F12" w:rsidRDefault="000C374C" w:rsidP="00A15A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0C374C" w:rsidRPr="00FF5F12" w14:paraId="59F9EE01" w14:textId="77777777" w:rsidTr="000C374C">
        <w:trPr>
          <w:trHeight w:val="143"/>
          <w:jc w:val="center"/>
        </w:trPr>
        <w:tc>
          <w:tcPr>
            <w:tcW w:w="330" w:type="dxa"/>
            <w:shd w:val="clear" w:color="000000" w:fill="D9E1F2"/>
            <w:vAlign w:val="center"/>
          </w:tcPr>
          <w:p w14:paraId="0D078F9A" w14:textId="632E58FC" w:rsidR="000C374C" w:rsidRPr="003E1A4D" w:rsidRDefault="00FD1021" w:rsidP="00A15A4C">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761CD0E6" w14:textId="615D964B" w:rsidR="000C374C" w:rsidRPr="00FF5F12" w:rsidRDefault="000C374C" w:rsidP="00A15A4C">
            <w:pPr>
              <w:spacing w:after="0" w:line="240" w:lineRule="auto"/>
              <w:jc w:val="center"/>
              <w:rPr>
                <w:rFonts w:ascii="Calibri" w:hAnsi="Calibri" w:cs="Calibri"/>
                <w:sz w:val="18"/>
                <w:szCs w:val="18"/>
              </w:rPr>
            </w:pPr>
            <w:r w:rsidRPr="00FF5F12">
              <w:rPr>
                <w:rFonts w:ascii="Calibri" w:hAnsi="Calibri" w:cs="Calibri"/>
                <w:sz w:val="18"/>
                <w:szCs w:val="18"/>
              </w:rPr>
              <w:t>(</w:t>
            </w:r>
            <w:r w:rsidR="00FD1021">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A86EC1C" w14:textId="5E5BA0FF"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351CBF05" w14:textId="7C3C4A19"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940" w:type="dxa"/>
            <w:shd w:val="clear" w:color="000000" w:fill="D9E1F2"/>
            <w:vAlign w:val="center"/>
          </w:tcPr>
          <w:p w14:paraId="2AD8FC48" w14:textId="2FF39DC4"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tcPr>
          <w:p w14:paraId="61532B59" w14:textId="5C18B07F"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4EB2E354" w14:textId="2BC6D11E"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6</w:t>
            </w:r>
            <w:r w:rsidRPr="00FF5F12">
              <w:rPr>
                <w:rFonts w:ascii="Calibri" w:hAnsi="Calibri" w:cs="Calibri"/>
                <w:bCs/>
                <w:sz w:val="18"/>
                <w:szCs w:val="18"/>
              </w:rPr>
              <w:t>) = (</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3FC7D9DE" w14:textId="05513003"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70FDF702" w14:textId="16AB9AD7" w:rsidR="000C374C" w:rsidRPr="00FF5F12" w:rsidRDefault="000C374C" w:rsidP="00A15A4C">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8</w:t>
            </w:r>
            <w:r w:rsidRPr="00FF5F12">
              <w:rPr>
                <w:rFonts w:ascii="Calibri" w:hAnsi="Calibri" w:cs="Calibri"/>
                <w:bCs/>
                <w:sz w:val="18"/>
                <w:szCs w:val="18"/>
              </w:rPr>
              <w:t>)</w:t>
            </w:r>
          </w:p>
        </w:tc>
      </w:tr>
      <w:tr w:rsidR="000C374C" w:rsidRPr="00FF5F12" w14:paraId="1218F05F" w14:textId="77777777" w:rsidTr="000C374C">
        <w:trPr>
          <w:trHeight w:val="253"/>
          <w:jc w:val="center"/>
        </w:trPr>
        <w:tc>
          <w:tcPr>
            <w:tcW w:w="330" w:type="dxa"/>
            <w:shd w:val="clear" w:color="auto" w:fill="FFFFCC"/>
            <w:vAlign w:val="center"/>
          </w:tcPr>
          <w:p w14:paraId="642C73F4"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18693E72" w14:textId="2068D2A2"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304" w:type="dxa"/>
            <w:shd w:val="clear" w:color="auto" w:fill="FFFFCC"/>
            <w:vAlign w:val="center"/>
          </w:tcPr>
          <w:p w14:paraId="188D56FC"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14EC489"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45D67E15"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0AFBBF4" w14:textId="77777777" w:rsidR="000C374C" w:rsidRPr="00FF5F12" w:rsidRDefault="000C374C" w:rsidP="00A15A4C">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00CA5A28"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DF17430" w14:textId="77777777" w:rsidR="000C374C" w:rsidRPr="00FF5F12" w:rsidRDefault="000C374C" w:rsidP="00A15A4C">
            <w:pPr>
              <w:spacing w:after="0" w:line="240" w:lineRule="auto"/>
              <w:jc w:val="center"/>
              <w:rPr>
                <w:rFonts w:ascii="Calibri" w:hAnsi="Calibri" w:cs="Calibri"/>
                <w:color w:val="000000"/>
                <w:sz w:val="18"/>
                <w:szCs w:val="18"/>
              </w:rPr>
            </w:pPr>
          </w:p>
        </w:tc>
        <w:tc>
          <w:tcPr>
            <w:tcW w:w="1517" w:type="dxa"/>
            <w:shd w:val="clear" w:color="auto" w:fill="FFFFCC"/>
            <w:vAlign w:val="center"/>
          </w:tcPr>
          <w:p w14:paraId="63035677"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1E6F03C4" w14:textId="77777777" w:rsidTr="000C374C">
        <w:trPr>
          <w:trHeight w:val="253"/>
          <w:jc w:val="center"/>
        </w:trPr>
        <w:tc>
          <w:tcPr>
            <w:tcW w:w="330" w:type="dxa"/>
            <w:shd w:val="clear" w:color="auto" w:fill="FFFFCC"/>
            <w:vAlign w:val="center"/>
          </w:tcPr>
          <w:p w14:paraId="61CA1785"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20F52D33"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78D3B5DF"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F51CA0"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125826A1"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ACEB5BE" w14:textId="77777777" w:rsidR="000C374C" w:rsidRPr="00FF5F12" w:rsidRDefault="000C374C" w:rsidP="00A15A4C">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71F3043"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28B45F2" w14:textId="77777777" w:rsidR="000C374C" w:rsidRPr="00FF5F12" w:rsidRDefault="000C374C" w:rsidP="00A15A4C">
            <w:pPr>
              <w:spacing w:after="0" w:line="240" w:lineRule="auto"/>
              <w:jc w:val="center"/>
              <w:rPr>
                <w:rFonts w:ascii="Calibri" w:hAnsi="Calibri" w:cs="Calibri"/>
                <w:color w:val="000000"/>
                <w:sz w:val="18"/>
                <w:szCs w:val="18"/>
              </w:rPr>
            </w:pPr>
          </w:p>
        </w:tc>
        <w:tc>
          <w:tcPr>
            <w:tcW w:w="1517" w:type="dxa"/>
            <w:shd w:val="clear" w:color="auto" w:fill="FFFFCC"/>
            <w:vAlign w:val="center"/>
          </w:tcPr>
          <w:p w14:paraId="040712F5" w14:textId="77777777" w:rsidR="000C374C" w:rsidRPr="00FF5F12" w:rsidRDefault="000C374C" w:rsidP="00A15A4C">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7D293FAF" w14:textId="77777777" w:rsidTr="000C374C">
        <w:trPr>
          <w:trHeight w:val="253"/>
          <w:jc w:val="center"/>
        </w:trPr>
        <w:tc>
          <w:tcPr>
            <w:tcW w:w="330" w:type="dxa"/>
            <w:shd w:val="clear" w:color="000000" w:fill="D9E1F2"/>
            <w:vAlign w:val="center"/>
          </w:tcPr>
          <w:p w14:paraId="23F049FA"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5452B224" w14:textId="77777777" w:rsidR="000C374C" w:rsidRPr="00FF5F12" w:rsidRDefault="000C374C" w:rsidP="00A15A4C">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0389035F"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3A530364"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940" w:type="dxa"/>
            <w:shd w:val="clear" w:color="000000" w:fill="D9E1F2"/>
            <w:noWrap/>
            <w:vAlign w:val="center"/>
          </w:tcPr>
          <w:p w14:paraId="1DB5EFCB"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701" w:type="dxa"/>
            <w:shd w:val="clear" w:color="000000" w:fill="D9E1F2"/>
          </w:tcPr>
          <w:p w14:paraId="67BCF7C4"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5779FCCF"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7DE46C89" w14:textId="77777777" w:rsidR="000C374C" w:rsidRPr="00FF5F12" w:rsidRDefault="000C374C" w:rsidP="00A15A4C">
            <w:pPr>
              <w:spacing w:after="0" w:line="240" w:lineRule="auto"/>
              <w:jc w:val="center"/>
              <w:rPr>
                <w:rFonts w:ascii="Calibri" w:hAnsi="Calibri" w:cs="Calibri"/>
                <w:b/>
                <w:bCs/>
                <w:color w:val="000000"/>
                <w:sz w:val="18"/>
                <w:szCs w:val="18"/>
              </w:rPr>
            </w:pPr>
          </w:p>
        </w:tc>
        <w:tc>
          <w:tcPr>
            <w:tcW w:w="1517" w:type="dxa"/>
            <w:shd w:val="clear" w:color="000000" w:fill="D9E1F2"/>
          </w:tcPr>
          <w:p w14:paraId="3F24ADB8" w14:textId="77777777" w:rsidR="000C374C" w:rsidRPr="00FF5F12" w:rsidRDefault="000C374C" w:rsidP="00A15A4C">
            <w:pPr>
              <w:spacing w:after="0" w:line="240" w:lineRule="auto"/>
              <w:jc w:val="center"/>
              <w:rPr>
                <w:rFonts w:ascii="Calibri" w:hAnsi="Calibri" w:cs="Calibri"/>
                <w:b/>
                <w:bCs/>
                <w:color w:val="000000"/>
                <w:sz w:val="18"/>
                <w:szCs w:val="18"/>
              </w:rPr>
            </w:pPr>
          </w:p>
        </w:tc>
      </w:tr>
    </w:tbl>
    <w:p w14:paraId="7A88504F" w14:textId="77777777" w:rsidR="000C374C" w:rsidRPr="00FF5F12" w:rsidRDefault="000C374C" w:rsidP="000C374C">
      <w:pPr>
        <w:rPr>
          <w:i/>
        </w:rPr>
      </w:pPr>
      <w:r w:rsidRPr="00FF5F12">
        <w:rPr>
          <w:i/>
        </w:rPr>
        <w:t>*valorile de investitie sunt in euro preturi curente fara TVA si reprezinta investitia de baza (cap 4 inclusiv cap. 1 si 2), fara inchiderea de DG.</w:t>
      </w:r>
    </w:p>
    <w:p w14:paraId="2D2D9203" w14:textId="77777777" w:rsidR="000C374C" w:rsidRPr="00FF5F12" w:rsidRDefault="000C374C" w:rsidP="00FA31AD"/>
    <w:p w14:paraId="7F6C62CE" w14:textId="0849D303" w:rsidR="00FA31AD" w:rsidRDefault="00FA31AD" w:rsidP="00FA31AD">
      <w:r w:rsidRPr="00FF5F12">
        <w:t xml:space="preserve">Pentru </w:t>
      </w:r>
      <w:r w:rsidRPr="00FF5F12">
        <w:rPr>
          <w:u w:val="single"/>
        </w:rPr>
        <w:t xml:space="preserve">completarea Tabelului </w:t>
      </w:r>
      <w:r w:rsidR="00830805">
        <w:rPr>
          <w:u w:val="single"/>
        </w:rPr>
        <w:t>D</w:t>
      </w:r>
      <w:r w:rsidRPr="00FF5F12">
        <w:rPr>
          <w:u w:val="single"/>
        </w:rPr>
        <w:t>2)</w:t>
      </w:r>
      <w:r w:rsidRPr="00FF5F12">
        <w:t xml:space="preserve"> se vor urmari </w:t>
      </w:r>
      <w:r w:rsidRPr="00FF5F12">
        <w:rPr>
          <w:u w:val="single"/>
        </w:rPr>
        <w:t xml:space="preserve">explicatiile prezentate in Tabelul </w:t>
      </w:r>
      <w:r w:rsidR="00830805">
        <w:rPr>
          <w:u w:val="single"/>
        </w:rPr>
        <w:t>6</w:t>
      </w:r>
      <w:r w:rsidRPr="00FF5F12">
        <w:t xml:space="preserve"> de mai jos.</w:t>
      </w:r>
    </w:p>
    <w:p w14:paraId="3F577670" w14:textId="77777777" w:rsidR="00FA31AD" w:rsidRPr="00FF5F12" w:rsidRDefault="00FA31AD" w:rsidP="00FA31AD"/>
    <w:p w14:paraId="7C176CBF" w14:textId="72C650FE" w:rsidR="00FA31AD" w:rsidRPr="00FF5F12" w:rsidRDefault="00FA31AD" w:rsidP="00FA31AD">
      <w:pPr>
        <w:jc w:val="both"/>
      </w:pPr>
      <w:r w:rsidRPr="00FF5F12">
        <w:rPr>
          <w:b/>
        </w:rPr>
        <w:t xml:space="preserve">Tabel </w:t>
      </w:r>
      <w:r>
        <w:rPr>
          <w:b/>
        </w:rPr>
        <w:t>6</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.2) Actiuni/Masuri de investitie  aplicate sistemelor de </w:t>
      </w:r>
      <w:r>
        <w:rPr>
          <w:bCs/>
          <w:i/>
          <w:iCs/>
          <w:u w:val="single"/>
        </w:rPr>
        <w:t>canalizare</w:t>
      </w:r>
      <w:r w:rsidRPr="00FF5F12">
        <w:rPr>
          <w:bCs/>
          <w:i/>
          <w:iCs/>
          <w:u w:val="single"/>
        </w:rPr>
        <w:t xml:space="preserve"> in vederea reducerii energiei electrice consumate</w:t>
      </w:r>
    </w:p>
    <w:tbl>
      <w:tblPr>
        <w:tblStyle w:val="TableGrid"/>
        <w:tblW w:w="0" w:type="auto"/>
        <w:tblLook w:val="04A0" w:firstRow="1" w:lastRow="0" w:firstColumn="1" w:lastColumn="0" w:noHBand="0" w:noVBand="1"/>
      </w:tblPr>
      <w:tblGrid>
        <w:gridCol w:w="804"/>
        <w:gridCol w:w="7435"/>
        <w:gridCol w:w="5322"/>
      </w:tblGrid>
      <w:tr w:rsidR="00FA31AD" w:rsidRPr="00FF5F12" w14:paraId="29F9E797" w14:textId="77777777" w:rsidTr="00A15A4C">
        <w:trPr>
          <w:trHeight w:val="154"/>
          <w:tblHeader/>
        </w:trPr>
        <w:tc>
          <w:tcPr>
            <w:tcW w:w="804" w:type="dxa"/>
            <w:shd w:val="clear" w:color="auto" w:fill="BFBFBF" w:themeFill="background1" w:themeFillShade="BF"/>
            <w:vAlign w:val="center"/>
          </w:tcPr>
          <w:p w14:paraId="29B3DB97" w14:textId="77777777" w:rsidR="00FA31AD" w:rsidRPr="00FF5F12" w:rsidRDefault="00FA31AD" w:rsidP="00A15A4C">
            <w:pPr>
              <w:jc w:val="center"/>
              <w:rPr>
                <w:b/>
              </w:rPr>
            </w:pPr>
            <w:r w:rsidRPr="00FF5F12">
              <w:rPr>
                <w:b/>
              </w:rPr>
              <w:t>Nr.crt.</w:t>
            </w:r>
          </w:p>
        </w:tc>
        <w:tc>
          <w:tcPr>
            <w:tcW w:w="7435" w:type="dxa"/>
            <w:shd w:val="clear" w:color="auto" w:fill="BFBFBF" w:themeFill="background1" w:themeFillShade="BF"/>
            <w:vAlign w:val="center"/>
          </w:tcPr>
          <w:p w14:paraId="73FC0199" w14:textId="77777777" w:rsidR="00FA31AD" w:rsidRPr="00FF5F12" w:rsidRDefault="00FA31AD" w:rsidP="00A15A4C">
            <w:pPr>
              <w:jc w:val="center"/>
              <w:rPr>
                <w:bCs/>
              </w:rPr>
            </w:pPr>
            <w:r w:rsidRPr="00FF5F12">
              <w:rPr>
                <w:b/>
              </w:rPr>
              <w:t>Mod de completare</w:t>
            </w:r>
          </w:p>
        </w:tc>
        <w:tc>
          <w:tcPr>
            <w:tcW w:w="5322" w:type="dxa"/>
            <w:shd w:val="clear" w:color="auto" w:fill="BFBFBF" w:themeFill="background1" w:themeFillShade="BF"/>
            <w:vAlign w:val="center"/>
          </w:tcPr>
          <w:p w14:paraId="25D6514E" w14:textId="77777777" w:rsidR="00FA31AD" w:rsidRPr="00FF5F12" w:rsidRDefault="00FA31AD" w:rsidP="00A15A4C">
            <w:pPr>
              <w:pStyle w:val="ListParagraph"/>
              <w:ind w:left="-65"/>
              <w:jc w:val="center"/>
            </w:pPr>
            <w:r w:rsidRPr="00FF5F12">
              <w:rPr>
                <w:b/>
              </w:rPr>
              <w:t>Corespondenta cu documentele SF-ului</w:t>
            </w:r>
          </w:p>
        </w:tc>
      </w:tr>
      <w:tr w:rsidR="00FA31AD" w:rsidRPr="00FF5F12" w14:paraId="494E188E" w14:textId="77777777" w:rsidTr="00A15A4C">
        <w:trPr>
          <w:trHeight w:val="933"/>
        </w:trPr>
        <w:tc>
          <w:tcPr>
            <w:tcW w:w="13561" w:type="dxa"/>
            <w:gridSpan w:val="3"/>
            <w:vAlign w:val="center"/>
          </w:tcPr>
          <w:p w14:paraId="733665EB" w14:textId="77777777" w:rsidR="00FA31AD" w:rsidRPr="00FF5F12" w:rsidRDefault="00FA31AD" w:rsidP="00A15A4C">
            <w:pPr>
              <w:jc w:val="both"/>
              <w:rPr>
                <w:b/>
                <w:bCs/>
              </w:rPr>
            </w:pPr>
            <w:r w:rsidRPr="00FF5F12">
              <w:rPr>
                <w:b/>
                <w:bCs/>
              </w:rPr>
              <w:t>NOTA GENERALA:</w:t>
            </w:r>
          </w:p>
          <w:p w14:paraId="5ABA88AF" w14:textId="6F1551E6" w:rsidR="00260FA2" w:rsidRPr="00FF5F12" w:rsidRDefault="00260FA2" w:rsidP="00260FA2">
            <w:pPr>
              <w:jc w:val="both"/>
            </w:pPr>
            <w:r w:rsidRPr="00FF5F12">
              <w:t xml:space="preserve">Raportarea se va face la </w:t>
            </w:r>
            <w:r w:rsidRPr="00B63330">
              <w:rPr>
                <w:b/>
                <w:bCs/>
              </w:rPr>
              <w:t>anul de baza din SF</w:t>
            </w:r>
            <w:r w:rsidRPr="00FF5F12">
              <w:t xml:space="preserve">, la nivel de </w:t>
            </w:r>
            <w:r w:rsidRPr="00C25F23">
              <w:t>aglomerare/cluster dupa caz,  deservite de o SEAU</w:t>
            </w:r>
            <w:r w:rsidRPr="00FF5F12">
              <w:t>, in functie de masurile de investitii propuse si de nivelul de detaliere din SF, respectiv unitatea pentru care sunt prezentate balantele de apa</w:t>
            </w:r>
            <w:r w:rsidR="00F71194">
              <w:t xml:space="preserve"> uzata</w:t>
            </w:r>
            <w:r w:rsidRPr="00FF5F12">
              <w:t xml:space="preserve"> / proiectiile de debite</w:t>
            </w:r>
            <w:r w:rsidR="00F71194">
              <w:t xml:space="preserve"> apa uzata</w:t>
            </w:r>
            <w:r w:rsidRPr="00FF5F12">
              <w:t xml:space="preserve">. </w:t>
            </w:r>
            <w:r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19400D62" w14:textId="518091E1" w:rsidR="00260FA2" w:rsidRPr="00FF5F12" w:rsidRDefault="00FA31AD" w:rsidP="00A15A4C">
            <w:pPr>
              <w:jc w:val="both"/>
            </w:pPr>
            <w:r w:rsidRPr="00FF5F12">
              <w:t>Evaluarea obiectivului de reducere a consumurilor energetice se va face prin determinarea economiei de energie anuala generata de masurile de reabilitare</w:t>
            </w:r>
            <w:r w:rsidR="00260FA2">
              <w:t>/eficientizare energetica</w:t>
            </w:r>
            <w:r w:rsidRPr="00FF5F12">
              <w:t>,  raporta la consumul total anual de energie inainte de proiect (in anul de baza, sau an intermediar justificat), astfel incat sa se asigure o trasabilitate a datelor utilizate.</w:t>
            </w:r>
          </w:p>
        </w:tc>
      </w:tr>
      <w:tr w:rsidR="00FA31AD" w:rsidRPr="00FF5F12" w14:paraId="38D8BEF1" w14:textId="77777777" w:rsidTr="00A15A4C">
        <w:trPr>
          <w:trHeight w:val="506"/>
        </w:trPr>
        <w:tc>
          <w:tcPr>
            <w:tcW w:w="804" w:type="dxa"/>
            <w:vAlign w:val="center"/>
          </w:tcPr>
          <w:p w14:paraId="5410E304" w14:textId="77777777" w:rsidR="00FA31AD" w:rsidRPr="00FF5F12" w:rsidRDefault="00FA31AD" w:rsidP="00A15A4C">
            <w:pPr>
              <w:jc w:val="center"/>
            </w:pPr>
            <w:r w:rsidRPr="00FF5F12">
              <w:t>1</w:t>
            </w:r>
          </w:p>
        </w:tc>
        <w:tc>
          <w:tcPr>
            <w:tcW w:w="7435" w:type="dxa"/>
          </w:tcPr>
          <w:p w14:paraId="26E1EBB8" w14:textId="77777777" w:rsidR="00FA31AD" w:rsidRPr="00FF5F12" w:rsidRDefault="00FA31AD" w:rsidP="00A15A4C">
            <w:pPr>
              <w:jc w:val="both"/>
            </w:pPr>
            <w:r w:rsidRPr="00FF5F12">
              <w:t>Coloanele se vor completa dupa cum urmeaza:</w:t>
            </w:r>
          </w:p>
          <w:p w14:paraId="441CAE76" w14:textId="505FE2FA" w:rsidR="00FA31AD" w:rsidRPr="00FF5F12" w:rsidRDefault="00FA31AD" w:rsidP="00A15A4C">
            <w:pPr>
              <w:pStyle w:val="ListParagraph"/>
              <w:numPr>
                <w:ilvl w:val="0"/>
                <w:numId w:val="17"/>
              </w:numPr>
              <w:jc w:val="both"/>
            </w:pPr>
            <w:r w:rsidRPr="00FF5F12">
              <w:t>in coloana (</w:t>
            </w:r>
            <w:r w:rsidR="00EC0C93">
              <w:t>2</w:t>
            </w:r>
            <w:r w:rsidRPr="00FF5F12">
              <w:t>) se va mentiona masura propusa, in conformitate cu Cap. 9.</w:t>
            </w:r>
          </w:p>
        </w:tc>
        <w:tc>
          <w:tcPr>
            <w:tcW w:w="5322" w:type="dxa"/>
          </w:tcPr>
          <w:p w14:paraId="761C5AEA" w14:textId="0993657E" w:rsidR="00FA31AD" w:rsidRPr="00F71194" w:rsidRDefault="00FA31AD" w:rsidP="00F71194">
            <w:pPr>
              <w:pStyle w:val="ListParagraph"/>
              <w:ind w:left="-65"/>
              <w:jc w:val="both"/>
            </w:pPr>
            <w:r w:rsidRPr="00FF5F12">
              <w:rPr>
                <w:bCs/>
              </w:rPr>
              <w:t>Datele de intrare vor fi preluate din Capitolul 9 din SF</w:t>
            </w:r>
            <w:r w:rsidR="00F71194">
              <w:rPr>
                <w:bCs/>
              </w:rPr>
              <w:t xml:space="preserve">, </w:t>
            </w:r>
            <w:r w:rsidR="00F71194" w:rsidRPr="00FF5F12">
              <w:rPr>
                <w:bCs/>
              </w:rPr>
              <w:t>sau din fisierele in care sunt centralizati indicatorii fizici</w:t>
            </w:r>
            <w:r w:rsidR="00F71194">
              <w:rPr>
                <w:bCs/>
              </w:rPr>
              <w:t>, devizele pe obiect</w:t>
            </w:r>
            <w:r w:rsidRPr="00FF5F12">
              <w:rPr>
                <w:bCs/>
              </w:rPr>
              <w:t>.</w:t>
            </w:r>
          </w:p>
        </w:tc>
      </w:tr>
      <w:tr w:rsidR="00FA31AD" w:rsidRPr="00FF5F12" w14:paraId="5E64D3E5" w14:textId="77777777" w:rsidTr="00A15A4C">
        <w:trPr>
          <w:trHeight w:val="877"/>
        </w:trPr>
        <w:tc>
          <w:tcPr>
            <w:tcW w:w="804" w:type="dxa"/>
            <w:vAlign w:val="center"/>
          </w:tcPr>
          <w:p w14:paraId="6E21E7CF" w14:textId="77777777" w:rsidR="00FA31AD" w:rsidRPr="00FF5F12" w:rsidRDefault="00FA31AD" w:rsidP="00A15A4C">
            <w:pPr>
              <w:jc w:val="center"/>
            </w:pPr>
            <w:r w:rsidRPr="00FF5F12">
              <w:t>2</w:t>
            </w:r>
          </w:p>
        </w:tc>
        <w:tc>
          <w:tcPr>
            <w:tcW w:w="7435" w:type="dxa"/>
          </w:tcPr>
          <w:p w14:paraId="25C6DC3F" w14:textId="76A94FFD" w:rsidR="00FA31AD" w:rsidRPr="00FF5F12" w:rsidRDefault="00FA31AD" w:rsidP="00A15A4C">
            <w:pPr>
              <w:pStyle w:val="ListParagraph"/>
              <w:numPr>
                <w:ilvl w:val="0"/>
                <w:numId w:val="17"/>
              </w:numPr>
              <w:jc w:val="both"/>
            </w:pPr>
            <w:r w:rsidRPr="00FF5F12">
              <w:t>in Coloana (</w:t>
            </w:r>
            <w:r w:rsidR="00EC0C93">
              <w:t>3</w:t>
            </w:r>
            <w:r w:rsidRPr="00FF5F12">
              <w:t xml:space="preserve">) se va completa </w:t>
            </w:r>
            <w:r w:rsidRPr="00FF5F12">
              <w:rPr>
                <w:b/>
                <w:bCs/>
              </w:rPr>
              <w:t>Consum de energie in anul de baza</w:t>
            </w:r>
            <w:r w:rsidRPr="00FF5F12">
              <w:t>,</w:t>
            </w:r>
            <w:r w:rsidRPr="00FF5F12">
              <w:rPr>
                <w:b/>
                <w:bCs/>
              </w:rPr>
              <w:t xml:space="preserve"> </w:t>
            </w:r>
            <w:r w:rsidRPr="00FF5F12">
              <w:t>in kWh/an.</w:t>
            </w:r>
          </w:p>
        </w:tc>
        <w:tc>
          <w:tcPr>
            <w:tcW w:w="5322" w:type="dxa"/>
          </w:tcPr>
          <w:p w14:paraId="58FC3407" w14:textId="77777777" w:rsidR="00FA31AD" w:rsidRPr="00FF5F12" w:rsidRDefault="00FA31AD" w:rsidP="00A15A4C">
            <w:pPr>
              <w:pStyle w:val="ListParagraph"/>
              <w:ind w:left="-65"/>
              <w:jc w:val="both"/>
              <w:rPr>
                <w:i/>
              </w:rPr>
            </w:pPr>
            <w:r w:rsidRPr="00FF5F12">
              <w:rPr>
                <w:bCs/>
              </w:rPr>
              <w:t>Datele de intrare vor fi preluate din Capitolul 4 din SF din sau din fisierele in care sunt centralizati indicatorii de eficienta energetica.</w:t>
            </w:r>
          </w:p>
        </w:tc>
      </w:tr>
      <w:tr w:rsidR="00FA31AD" w:rsidRPr="00FF5F12" w14:paraId="3515CEA5" w14:textId="77777777" w:rsidTr="00A15A4C">
        <w:trPr>
          <w:trHeight w:val="700"/>
        </w:trPr>
        <w:tc>
          <w:tcPr>
            <w:tcW w:w="804" w:type="dxa"/>
            <w:vAlign w:val="center"/>
          </w:tcPr>
          <w:p w14:paraId="5D21F2D9" w14:textId="77777777" w:rsidR="00FA31AD" w:rsidRPr="00FF5F12" w:rsidRDefault="00FA31AD" w:rsidP="00A15A4C">
            <w:pPr>
              <w:jc w:val="center"/>
            </w:pPr>
            <w:r w:rsidRPr="00FF5F12">
              <w:t>3</w:t>
            </w:r>
          </w:p>
        </w:tc>
        <w:tc>
          <w:tcPr>
            <w:tcW w:w="7435" w:type="dxa"/>
          </w:tcPr>
          <w:p w14:paraId="7A6E55EE" w14:textId="231BBAEA" w:rsidR="00FA31AD" w:rsidRPr="00FF5F12" w:rsidRDefault="00FA31AD" w:rsidP="00A15A4C">
            <w:pPr>
              <w:pStyle w:val="ListParagraph"/>
              <w:numPr>
                <w:ilvl w:val="0"/>
                <w:numId w:val="17"/>
              </w:numPr>
              <w:jc w:val="both"/>
              <w:rPr>
                <w:bCs/>
              </w:rPr>
            </w:pPr>
            <w:r w:rsidRPr="00FF5F12">
              <w:rPr>
                <w:bCs/>
              </w:rPr>
              <w:t>in Coloana (</w:t>
            </w:r>
            <w:r w:rsidR="00EC0C93">
              <w:rPr>
                <w:bCs/>
              </w:rPr>
              <w:t>4</w:t>
            </w:r>
            <w:r w:rsidRPr="00FF5F12">
              <w:rPr>
                <w:bCs/>
              </w:rPr>
              <w:t xml:space="preserve">) se va completa </w:t>
            </w:r>
            <w:r w:rsidRPr="00FF5F12">
              <w:rPr>
                <w:b/>
              </w:rPr>
              <w:t>Consum de energie dupa Proiect</w:t>
            </w:r>
            <w:r w:rsidRPr="00FF5F12">
              <w:rPr>
                <w:bCs/>
              </w:rPr>
              <w:t xml:space="preserve"> la nivelul anului in care lucrarile sunt finalizate/functionale, in kWh/an</w:t>
            </w:r>
          </w:p>
        </w:tc>
        <w:tc>
          <w:tcPr>
            <w:tcW w:w="5322" w:type="dxa"/>
          </w:tcPr>
          <w:p w14:paraId="75E38943" w14:textId="4B16F82B" w:rsidR="00FA31AD" w:rsidRPr="00FF5F12" w:rsidRDefault="00FA31AD" w:rsidP="00A15A4C">
            <w:pPr>
              <w:pStyle w:val="ListParagraph"/>
              <w:ind w:left="-65"/>
              <w:jc w:val="both"/>
              <w:rPr>
                <w:b/>
              </w:rPr>
            </w:pPr>
            <w:r w:rsidRPr="00FF5F12">
              <w:rPr>
                <w:bCs/>
              </w:rPr>
              <w:t xml:space="preserve">Datele de intrare vor fi preluate din Capitolul 9 din SF </w:t>
            </w:r>
            <w:r w:rsidR="00997485">
              <w:rPr>
                <w:bCs/>
              </w:rPr>
              <w:t>-</w:t>
            </w:r>
            <w:r w:rsidR="00997485" w:rsidRPr="00FF5F12">
              <w:rPr>
                <w:bCs/>
              </w:rPr>
              <w:t xml:space="preserve"> </w:t>
            </w:r>
            <w:r w:rsidRPr="00FF5F12">
              <w:rPr>
                <w:bCs/>
              </w:rPr>
              <w:t xml:space="preserve">subcapitolul </w:t>
            </w:r>
            <w:r w:rsidR="00997485">
              <w:rPr>
                <w:bCs/>
              </w:rPr>
              <w:t>referitor la</w:t>
            </w:r>
            <w:r w:rsidR="00997485" w:rsidRPr="00FF5F12">
              <w:rPr>
                <w:bCs/>
              </w:rPr>
              <w:t xml:space="preserve"> </w:t>
            </w:r>
            <w:r w:rsidRPr="00FF5F12">
              <w:rPr>
                <w:bCs/>
              </w:rPr>
              <w:t>impact</w:t>
            </w:r>
            <w:r w:rsidR="00997485">
              <w:rPr>
                <w:bCs/>
              </w:rPr>
              <w:t>ul</w:t>
            </w:r>
            <w:r w:rsidRPr="00FF5F12">
              <w:rPr>
                <w:bCs/>
              </w:rPr>
              <w:t xml:space="preserve"> proiectului</w:t>
            </w:r>
            <w:r w:rsidR="00997485">
              <w:rPr>
                <w:bCs/>
              </w:rPr>
              <w:t xml:space="preserve"> in ceea ce priveste costurile de operare si implicit consumurile de </w:t>
            </w:r>
            <w:r w:rsidR="00997485">
              <w:rPr>
                <w:bCs/>
              </w:rPr>
              <w:lastRenderedPageBreak/>
              <w:t>energie,</w:t>
            </w:r>
            <w:r w:rsidRPr="00FF5F12">
              <w:rPr>
                <w:bCs/>
              </w:rPr>
              <w:t xml:space="preserve"> sau din fisierele in care sunt centralizati indicatorii de eficienta energetica.</w:t>
            </w:r>
          </w:p>
        </w:tc>
      </w:tr>
      <w:tr w:rsidR="00FA31AD" w:rsidRPr="00FF5F12" w14:paraId="7029C9EB" w14:textId="77777777" w:rsidTr="00A15A4C">
        <w:trPr>
          <w:trHeight w:val="472"/>
        </w:trPr>
        <w:tc>
          <w:tcPr>
            <w:tcW w:w="804" w:type="dxa"/>
            <w:vAlign w:val="center"/>
          </w:tcPr>
          <w:p w14:paraId="20A55ACC" w14:textId="77777777" w:rsidR="00FA31AD" w:rsidRPr="00FF5F12" w:rsidRDefault="00FA31AD" w:rsidP="00A15A4C">
            <w:pPr>
              <w:jc w:val="center"/>
            </w:pPr>
            <w:r w:rsidRPr="00FF5F12">
              <w:lastRenderedPageBreak/>
              <w:t>4</w:t>
            </w:r>
          </w:p>
        </w:tc>
        <w:tc>
          <w:tcPr>
            <w:tcW w:w="7435" w:type="dxa"/>
          </w:tcPr>
          <w:p w14:paraId="02990933" w14:textId="707EF498" w:rsidR="00FA31AD" w:rsidRPr="00FF5F12" w:rsidRDefault="00FA31AD" w:rsidP="00A15A4C">
            <w:pPr>
              <w:pStyle w:val="ListParagraph"/>
              <w:numPr>
                <w:ilvl w:val="0"/>
                <w:numId w:val="17"/>
              </w:numPr>
              <w:jc w:val="both"/>
              <w:rPr>
                <w:bCs/>
              </w:rPr>
            </w:pPr>
            <w:r w:rsidRPr="00FF5F12">
              <w:t>in Coloana (</w:t>
            </w:r>
            <w:r w:rsidR="00EC0C93">
              <w:t>5</w:t>
            </w:r>
            <w:r w:rsidRPr="00FF5F12">
              <w:t xml:space="preserve">) se va calcula </w:t>
            </w:r>
            <w:r w:rsidRPr="00FF5F12">
              <w:rPr>
                <w:b/>
                <w:bCs/>
              </w:rPr>
              <w:t xml:space="preserve">Reducerea consumului de energie electrica </w:t>
            </w:r>
            <w:r w:rsidRPr="00FF5F12">
              <w:t>prin masura propusa,</w:t>
            </w:r>
            <w:r w:rsidRPr="00FF5F12">
              <w:rPr>
                <w:b/>
                <w:bCs/>
              </w:rPr>
              <w:t xml:space="preserve"> </w:t>
            </w:r>
            <w:r w:rsidRPr="00FF5F12">
              <w:t>in kWh/an</w:t>
            </w:r>
            <w:r w:rsidR="000C374C">
              <w:t>,</w:t>
            </w:r>
            <w:r w:rsidRPr="00FF5F12">
              <w:rPr>
                <w:bCs/>
              </w:rPr>
              <w:t xml:space="preserve"> ca diferenta dintre valorile din coloanele (</w:t>
            </w:r>
            <w:r w:rsidR="00EC0C93">
              <w:rPr>
                <w:bCs/>
              </w:rPr>
              <w:t>3</w:t>
            </w:r>
            <w:r w:rsidRPr="00FF5F12">
              <w:rPr>
                <w:bCs/>
              </w:rPr>
              <w:t>) si (</w:t>
            </w:r>
            <w:r w:rsidR="00EC0C93">
              <w:rPr>
                <w:bCs/>
              </w:rPr>
              <w:t>4</w:t>
            </w:r>
            <w:r w:rsidRPr="00FF5F12">
              <w:rPr>
                <w:bCs/>
              </w:rPr>
              <w:t>):</w:t>
            </w:r>
          </w:p>
          <w:p w14:paraId="440288C6" w14:textId="77777777" w:rsidR="00FA31AD" w:rsidRPr="00FF5F12" w:rsidRDefault="00FA31AD" w:rsidP="00A15A4C">
            <w:pPr>
              <w:jc w:val="both"/>
              <w:rPr>
                <w:rFonts w:eastAsiaTheme="minorEastAsia"/>
                <w:bCs/>
              </w:rPr>
            </w:pPr>
            <m:oMathPara>
              <m:oMath>
                <m:r>
                  <w:rPr>
                    <w:rFonts w:ascii="Cambria Math" w:hAnsi="Cambria Math"/>
                  </w:rPr>
                  <m:t>Re=Cab-Cdp [kWh/an]</m:t>
                </m:r>
              </m:oMath>
            </m:oMathPara>
          </w:p>
          <w:p w14:paraId="3045E3F5" w14:textId="77777777" w:rsidR="00FA31AD" w:rsidRPr="00FF5F12" w:rsidRDefault="00FA31AD" w:rsidP="00A15A4C">
            <w:pPr>
              <w:jc w:val="both"/>
              <w:rPr>
                <w:rFonts w:eastAsiaTheme="minorEastAsia"/>
                <w:bCs/>
              </w:rPr>
            </w:pPr>
            <w:r w:rsidRPr="00FF5F12">
              <w:rPr>
                <w:rFonts w:eastAsiaTheme="minorEastAsia"/>
                <w:bCs/>
              </w:rPr>
              <w:t>unde:</w:t>
            </w:r>
          </w:p>
          <w:p w14:paraId="0446F830" w14:textId="517A4F19" w:rsidR="00FA31AD" w:rsidRPr="00FF5F12" w:rsidRDefault="000C374C" w:rsidP="00A15A4C">
            <w:pPr>
              <w:pStyle w:val="ListParagraph"/>
              <w:numPr>
                <w:ilvl w:val="0"/>
                <w:numId w:val="17"/>
              </w:numPr>
              <w:jc w:val="both"/>
            </w:pPr>
            <w:r>
              <w:t xml:space="preserve">Re - </w:t>
            </w:r>
            <w:r w:rsidR="00FA31AD" w:rsidRPr="00FF5F12">
              <w:t>Reducerea consumului de energie electrica [kWh/an] – col. (</w:t>
            </w:r>
            <w:r w:rsidR="00EC0C93">
              <w:t>5</w:t>
            </w:r>
            <w:r w:rsidR="00FA31AD" w:rsidRPr="00FF5F12">
              <w:t>);</w:t>
            </w:r>
          </w:p>
          <w:p w14:paraId="31ABF62C" w14:textId="5C3950DD" w:rsidR="00FA31AD" w:rsidRPr="00FF5F12" w:rsidRDefault="00FA31AD" w:rsidP="00A15A4C">
            <w:pPr>
              <w:pStyle w:val="ListParagraph"/>
              <w:numPr>
                <w:ilvl w:val="0"/>
                <w:numId w:val="17"/>
              </w:numPr>
              <w:jc w:val="both"/>
            </w:pPr>
            <w:r w:rsidRPr="00FF5F12">
              <w:t>Cab - Consum de energie electrica in anul de baza [kWh/an] – col. (</w:t>
            </w:r>
            <w:r w:rsidR="00EC0C93">
              <w:t>3</w:t>
            </w:r>
            <w:r w:rsidRPr="00FF5F12">
              <w:t>);</w:t>
            </w:r>
          </w:p>
          <w:p w14:paraId="2D0FBA52" w14:textId="1DE025E0" w:rsidR="00FA31AD" w:rsidRPr="00FF5F12" w:rsidRDefault="00FA31AD" w:rsidP="00A15A4C">
            <w:pPr>
              <w:pStyle w:val="ListParagraph"/>
              <w:numPr>
                <w:ilvl w:val="0"/>
                <w:numId w:val="17"/>
              </w:numPr>
              <w:jc w:val="both"/>
              <w:rPr>
                <w:b/>
              </w:rPr>
            </w:pPr>
            <w:r w:rsidRPr="00FF5F12">
              <w:t>Cdp - Consumul de energie electrica dupa proiect, la nivelul anului in care lucrarile sunt finalizate/functionale [kWh/an] – col. (</w:t>
            </w:r>
            <w:r w:rsidR="00EC0C93">
              <w:t>4</w:t>
            </w:r>
            <w:r w:rsidRPr="00FF5F12">
              <w:t xml:space="preserve">) </w:t>
            </w:r>
          </w:p>
        </w:tc>
        <w:tc>
          <w:tcPr>
            <w:tcW w:w="5322" w:type="dxa"/>
          </w:tcPr>
          <w:p w14:paraId="4F6BA871" w14:textId="5E412D44" w:rsidR="00FA31AD" w:rsidRPr="00FF5F12" w:rsidRDefault="00FA31AD" w:rsidP="00A15A4C">
            <w:pPr>
              <w:pStyle w:val="ListParagraph"/>
              <w:ind w:left="-65"/>
              <w:jc w:val="both"/>
              <w:rPr>
                <w:bCs/>
              </w:rPr>
            </w:pPr>
          </w:p>
        </w:tc>
      </w:tr>
      <w:tr w:rsidR="00FA31AD" w:rsidRPr="00FF5F12" w14:paraId="68722328" w14:textId="77777777" w:rsidTr="00A15A4C">
        <w:trPr>
          <w:trHeight w:val="937"/>
        </w:trPr>
        <w:tc>
          <w:tcPr>
            <w:tcW w:w="804" w:type="dxa"/>
            <w:vAlign w:val="center"/>
          </w:tcPr>
          <w:p w14:paraId="0E343888" w14:textId="77777777" w:rsidR="00FA31AD" w:rsidRPr="00FF5F12" w:rsidRDefault="00FA31AD" w:rsidP="00A15A4C">
            <w:pPr>
              <w:jc w:val="center"/>
            </w:pPr>
            <w:r w:rsidRPr="00FF5F12">
              <w:t>5</w:t>
            </w:r>
          </w:p>
        </w:tc>
        <w:tc>
          <w:tcPr>
            <w:tcW w:w="7435" w:type="dxa"/>
          </w:tcPr>
          <w:p w14:paraId="04696C23" w14:textId="419EC4B9" w:rsidR="00FA31AD" w:rsidRPr="00FF5F12" w:rsidRDefault="00FA31AD" w:rsidP="00A15A4C">
            <w:pPr>
              <w:pStyle w:val="ListParagraph"/>
              <w:numPr>
                <w:ilvl w:val="0"/>
                <w:numId w:val="17"/>
              </w:numPr>
              <w:jc w:val="both"/>
              <w:rPr>
                <w:b/>
              </w:rPr>
            </w:pPr>
            <w:r w:rsidRPr="00FF5F12">
              <w:rPr>
                <w:bCs/>
              </w:rPr>
              <w:t>In Coloana (</w:t>
            </w:r>
            <w:r w:rsidR="00EC0C93">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EC0C93">
              <w:rPr>
                <w:bCs/>
              </w:rPr>
              <w:t>5</w:t>
            </w:r>
            <w:r w:rsidRPr="00FF5F12">
              <w:rPr>
                <w:bCs/>
              </w:rPr>
              <w:t>) si (</w:t>
            </w:r>
            <w:r w:rsidR="00EC0C93">
              <w:rPr>
                <w:bCs/>
              </w:rPr>
              <w:t>3</w:t>
            </w:r>
            <w:r w:rsidRPr="00FF5F12">
              <w:rPr>
                <w:bCs/>
              </w:rPr>
              <w:t>):</w:t>
            </w:r>
          </w:p>
          <w:p w14:paraId="5B662D11" w14:textId="13DA6E01" w:rsidR="00FA31AD" w:rsidRPr="00FF5F12" w:rsidRDefault="00FA31AD" w:rsidP="00A15A4C">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79DBC169" w14:textId="77777777" w:rsidR="00FA31AD" w:rsidRPr="00FF5F12" w:rsidRDefault="00FA31AD" w:rsidP="00A15A4C">
            <w:pPr>
              <w:jc w:val="both"/>
              <w:rPr>
                <w:rFonts w:eastAsiaTheme="minorEastAsia"/>
                <w:bCs/>
              </w:rPr>
            </w:pPr>
            <w:r w:rsidRPr="00FF5F12">
              <w:rPr>
                <w:rFonts w:eastAsiaTheme="minorEastAsia"/>
                <w:bCs/>
              </w:rPr>
              <w:t>unde:</w:t>
            </w:r>
          </w:p>
          <w:p w14:paraId="7E97C9FC" w14:textId="02EDCE51" w:rsidR="00FA31AD" w:rsidRPr="00FF5F12" w:rsidRDefault="00FA31AD" w:rsidP="00A15A4C">
            <w:pPr>
              <w:pStyle w:val="ListParagraph"/>
              <w:numPr>
                <w:ilvl w:val="0"/>
                <w:numId w:val="17"/>
              </w:numPr>
              <w:jc w:val="both"/>
            </w:pPr>
            <w:r w:rsidRPr="00FF5F12">
              <w:t>Pre - Procentul de reducere a consumului de energie electrica [%] – col. (</w:t>
            </w:r>
            <w:r w:rsidR="00EC0C93">
              <w:t>6</w:t>
            </w:r>
            <w:r w:rsidRPr="00FF5F12">
              <w:t>);</w:t>
            </w:r>
          </w:p>
          <w:p w14:paraId="202CB7AB" w14:textId="7810BC7C" w:rsidR="00FA31AD" w:rsidRPr="00FF5F12" w:rsidRDefault="00FA31AD" w:rsidP="00A15A4C">
            <w:pPr>
              <w:pStyle w:val="ListParagraph"/>
              <w:numPr>
                <w:ilvl w:val="0"/>
                <w:numId w:val="17"/>
              </w:numPr>
              <w:jc w:val="both"/>
            </w:pPr>
            <w:r w:rsidRPr="00FF5F12">
              <w:t>R</w:t>
            </w:r>
            <w:r w:rsidR="00EC0C93">
              <w:t>e</w:t>
            </w:r>
            <w:r w:rsidRPr="00FF5F12">
              <w:t xml:space="preserve"> - Reducerea consumului de energie electrica prin masura de investitie propusa, in [kWh/an] – col. (</w:t>
            </w:r>
            <w:r w:rsidR="00EC0C93">
              <w:t>5</w:t>
            </w:r>
            <w:r w:rsidRPr="00FF5F12">
              <w:t>);</w:t>
            </w:r>
          </w:p>
          <w:p w14:paraId="6E8EDCFB" w14:textId="351BD0B2" w:rsidR="00FA31AD" w:rsidRPr="00FF5F12" w:rsidRDefault="00FA31AD" w:rsidP="00A15A4C">
            <w:pPr>
              <w:pStyle w:val="ListParagraph"/>
              <w:numPr>
                <w:ilvl w:val="0"/>
                <w:numId w:val="17"/>
              </w:numPr>
              <w:jc w:val="both"/>
              <w:rPr>
                <w:b/>
              </w:rPr>
            </w:pPr>
            <w:r w:rsidRPr="00FF5F12">
              <w:t>Cab - Consum de energie electrica in anul de baza [kWh/an] – col. (</w:t>
            </w:r>
            <w:r w:rsidR="00EC0C93">
              <w:t>3</w:t>
            </w:r>
            <w:r w:rsidRPr="00FF5F12">
              <w:t>)</w:t>
            </w:r>
          </w:p>
        </w:tc>
        <w:tc>
          <w:tcPr>
            <w:tcW w:w="5322" w:type="dxa"/>
          </w:tcPr>
          <w:p w14:paraId="79C07C6C" w14:textId="77777777" w:rsidR="00FA31AD" w:rsidRPr="00FF5F12" w:rsidRDefault="00FA31AD" w:rsidP="00A15A4C">
            <w:pPr>
              <w:pStyle w:val="ListParagraph"/>
              <w:ind w:left="-65"/>
              <w:jc w:val="both"/>
              <w:rPr>
                <w:bCs/>
              </w:rPr>
            </w:pPr>
          </w:p>
        </w:tc>
      </w:tr>
      <w:tr w:rsidR="00FA31AD" w:rsidRPr="00FF5F12" w14:paraId="21426187" w14:textId="77777777" w:rsidTr="00A15A4C">
        <w:trPr>
          <w:trHeight w:val="472"/>
        </w:trPr>
        <w:tc>
          <w:tcPr>
            <w:tcW w:w="804" w:type="dxa"/>
            <w:vAlign w:val="center"/>
          </w:tcPr>
          <w:p w14:paraId="7DBBB355" w14:textId="77777777" w:rsidR="00FA31AD" w:rsidRPr="00FF5F12" w:rsidRDefault="00FA31AD" w:rsidP="00A15A4C">
            <w:pPr>
              <w:jc w:val="center"/>
            </w:pPr>
            <w:r w:rsidRPr="00FF5F12">
              <w:t>6</w:t>
            </w:r>
          </w:p>
        </w:tc>
        <w:tc>
          <w:tcPr>
            <w:tcW w:w="7435" w:type="dxa"/>
          </w:tcPr>
          <w:p w14:paraId="24DBC31C" w14:textId="2348CB5D" w:rsidR="00FA31AD" w:rsidRPr="00FF5F12" w:rsidRDefault="00FA31AD" w:rsidP="00A15A4C">
            <w:pPr>
              <w:pStyle w:val="ListParagraph"/>
              <w:numPr>
                <w:ilvl w:val="0"/>
                <w:numId w:val="17"/>
              </w:numPr>
              <w:jc w:val="both"/>
            </w:pPr>
            <w:r w:rsidRPr="00FF5F12">
              <w:t>In coloanele (</w:t>
            </w:r>
            <w:r w:rsidR="00EC0C93">
              <w:t>7</w:t>
            </w:r>
            <w:r w:rsidRPr="00FF5F12">
              <w:t>) si (</w:t>
            </w:r>
            <w:r w:rsidR="00EC0C93">
              <w:t>8</w:t>
            </w:r>
            <w:r w:rsidRPr="00FF5F12">
              <w:t xml:space="preserve">) se vor trece </w:t>
            </w:r>
            <w:r w:rsidR="00997485">
              <w:t>valorile</w:t>
            </w:r>
            <w:r w:rsidR="00997485" w:rsidRPr="00FF5F12">
              <w:t xml:space="preserve"> </w:t>
            </w:r>
            <w:r w:rsidRPr="00FF5F12">
              <w:t>de investitie, in costuri curente, in conformitate cu devizul general.</w:t>
            </w:r>
          </w:p>
        </w:tc>
        <w:tc>
          <w:tcPr>
            <w:tcW w:w="5322" w:type="dxa"/>
          </w:tcPr>
          <w:p w14:paraId="1DD8CD22" w14:textId="77777777" w:rsidR="00FA31AD" w:rsidRPr="00FF5F12" w:rsidRDefault="00FA31AD" w:rsidP="00A15A4C">
            <w:pPr>
              <w:jc w:val="both"/>
              <w:rPr>
                <w:bCs/>
              </w:rPr>
            </w:pPr>
            <w:r w:rsidRPr="00FF5F12">
              <w:rPr>
                <w:bCs/>
              </w:rPr>
              <w:t>Deviz general/deviz pe obiect – preturile de investitie vor exprimate in euro preturi curente fara TVA si reprezinta investitia de baza (cap 4 inclusiv cap. 1 si 2).</w:t>
            </w:r>
          </w:p>
        </w:tc>
      </w:tr>
    </w:tbl>
    <w:p w14:paraId="0AA43929" w14:textId="77777777" w:rsidR="00FA31AD" w:rsidRDefault="00FA31AD" w:rsidP="00FA31AD">
      <w:pPr>
        <w:jc w:val="both"/>
        <w:rPr>
          <w:rFonts w:ascii="Arial" w:hAnsi="Arial" w:cs="Arial"/>
        </w:rPr>
      </w:pPr>
    </w:p>
    <w:p w14:paraId="59318773" w14:textId="17215FAF" w:rsidR="00FA31AD" w:rsidRPr="001C46A1" w:rsidRDefault="00755428" w:rsidP="00FA31AD">
      <w:pPr>
        <w:jc w:val="both"/>
        <w:rPr>
          <w:rFonts w:ascii="Arial" w:hAnsi="Arial" w:cs="Arial"/>
          <w:b/>
          <w:bCs/>
        </w:rPr>
      </w:pPr>
      <w:r w:rsidRPr="001E3695">
        <w:rPr>
          <w:rFonts w:ascii="Arial" w:hAnsi="Arial" w:cs="Arial"/>
          <w:b/>
          <w:bCs/>
        </w:rPr>
        <w:t>Concluzii la</w:t>
      </w:r>
      <w:r w:rsidR="001E3695" w:rsidRPr="001E3695">
        <w:rPr>
          <w:rFonts w:ascii="Arial" w:hAnsi="Arial" w:cs="Arial"/>
          <w:b/>
          <w:bCs/>
        </w:rPr>
        <w:t xml:space="preserve"> </w:t>
      </w:r>
      <w:r w:rsidR="001E3695" w:rsidRPr="003E1A4D">
        <w:rPr>
          <w:rFonts w:ascii="Arial" w:hAnsi="Arial" w:cs="Arial"/>
          <w:b/>
        </w:rPr>
        <w:t>Actiuni/Masuri de investitie aplicate sistemelor de canalizare in vederea reducerii energiei electrice consumate</w:t>
      </w:r>
      <w:r w:rsidR="001E3695">
        <w:rPr>
          <w:rFonts w:ascii="Arial" w:hAnsi="Arial" w:cs="Arial"/>
          <w:b/>
        </w:rPr>
        <w:t>:</w:t>
      </w:r>
      <w:r w:rsidRPr="001E3695">
        <w:rPr>
          <w:rFonts w:ascii="Arial" w:hAnsi="Arial" w:cs="Arial"/>
          <w:b/>
          <w:bCs/>
        </w:rPr>
        <w:t xml:space="preserve"> </w:t>
      </w:r>
      <w:r w:rsidR="00FA31AD" w:rsidRPr="001E3695">
        <w:rPr>
          <w:rFonts w:ascii="Arial" w:hAnsi="Arial" w:cs="Arial"/>
          <w:b/>
          <w:bCs/>
        </w:rPr>
        <w:t>Pe baza indicatorului</w:t>
      </w:r>
      <w:r w:rsidR="00FA31AD" w:rsidRPr="001C46A1">
        <w:rPr>
          <w:rFonts w:ascii="Arial" w:hAnsi="Arial" w:cs="Arial"/>
          <w:b/>
          <w:bCs/>
        </w:rPr>
        <w:t xml:space="preserve"> „</w:t>
      </w:r>
      <w:r w:rsidR="00FA31AD" w:rsidRPr="001C46A1">
        <w:rPr>
          <w:rFonts w:ascii="Arial" w:hAnsi="Arial" w:cs="Arial"/>
          <w:b/>
          <w:bCs/>
          <w:i/>
          <w:iCs/>
        </w:rPr>
        <w:t>Procentul de reducere a consumului de energie electrica</w:t>
      </w:r>
      <w:r w:rsidR="00FA31AD" w:rsidRPr="001C46A1">
        <w:rPr>
          <w:rFonts w:ascii="Arial" w:hAnsi="Arial" w:cs="Arial"/>
          <w:b/>
          <w:bCs/>
        </w:rPr>
        <w:t>” se va stabili daca masurile propuse indeplinesc conditia de eficienta energetica ceruta de PDD.</w:t>
      </w:r>
    </w:p>
    <w:p w14:paraId="5C263166" w14:textId="77777777" w:rsidR="00FA31AD" w:rsidRPr="00FF5F12" w:rsidRDefault="00FA31AD" w:rsidP="00FA31AD">
      <w:pPr>
        <w:jc w:val="both"/>
        <w:rPr>
          <w:rFonts w:ascii="Arial" w:hAnsi="Arial" w:cs="Arial"/>
        </w:rPr>
      </w:pPr>
    </w:p>
    <w:p w14:paraId="3AE7C350" w14:textId="5451D895" w:rsidR="00315E98" w:rsidRPr="00567543" w:rsidRDefault="00A603A1" w:rsidP="00FF734C">
      <w:pPr>
        <w:rPr>
          <w:iCs/>
        </w:rPr>
      </w:pPr>
      <w:r>
        <w:rPr>
          <w:rFonts w:ascii="Arial" w:hAnsi="Arial" w:cs="Arial"/>
          <w:iCs/>
        </w:rPr>
        <w:t xml:space="preserve">Pentru situatia in care prin proiect </w:t>
      </w:r>
      <w:r w:rsidRPr="00A603A1">
        <w:rPr>
          <w:rFonts w:ascii="Arial" w:hAnsi="Arial" w:cs="Arial"/>
          <w:iCs/>
        </w:rPr>
        <w:t xml:space="preserve">sunt propuse atat reabilitari de colectoare cat si echipamente care </w:t>
      </w:r>
      <w:r>
        <w:rPr>
          <w:rFonts w:ascii="Arial" w:hAnsi="Arial" w:cs="Arial"/>
          <w:iCs/>
        </w:rPr>
        <w:t xml:space="preserve">conduc la eficientizare energetica pentru o aglomerare/cluster, evaluarea modului de indeplinire a </w:t>
      </w:r>
      <w:r w:rsidRPr="00567543">
        <w:rPr>
          <w:rFonts w:ascii="Arial" w:hAnsi="Arial" w:cs="Arial"/>
          <w:iCs/>
        </w:rPr>
        <w:t xml:space="preserve">criteriului </w:t>
      </w:r>
      <w:r w:rsidRPr="00567543">
        <w:rPr>
          <w:rFonts w:ascii="Arial" w:hAnsi="Arial" w:cs="Arial"/>
        </w:rPr>
        <w:t xml:space="preserve">de eficienta energetica ceruta de PDD </w:t>
      </w:r>
      <w:r w:rsidRPr="00567543">
        <w:rPr>
          <w:rFonts w:ascii="Arial" w:hAnsi="Arial" w:cs="Arial"/>
          <w:b/>
          <w:bCs/>
        </w:rPr>
        <w:t>se face prin insumarea</w:t>
      </w:r>
      <w:r>
        <w:rPr>
          <w:rFonts w:ascii="Arial" w:hAnsi="Arial" w:cs="Arial"/>
          <w:b/>
          <w:bCs/>
        </w:rPr>
        <w:t xml:space="preserve"> valorilor </w:t>
      </w:r>
      <w:r w:rsidRPr="00567543">
        <w:rPr>
          <w:rFonts w:ascii="Arial" w:hAnsi="Arial" w:cs="Arial"/>
        </w:rPr>
        <w:t xml:space="preserve">obtinute </w:t>
      </w:r>
      <w:r w:rsidR="00567543">
        <w:rPr>
          <w:rFonts w:ascii="Arial" w:hAnsi="Arial" w:cs="Arial"/>
          <w:b/>
          <w:bCs/>
        </w:rPr>
        <w:t xml:space="preserve">pentru indicatorii </w:t>
      </w:r>
      <w:r w:rsidR="00567543" w:rsidRPr="001C46A1">
        <w:rPr>
          <w:rFonts w:ascii="Arial" w:hAnsi="Arial" w:cs="Arial"/>
          <w:b/>
          <w:bCs/>
        </w:rPr>
        <w:t>„</w:t>
      </w:r>
      <w:r w:rsidR="00567543" w:rsidRPr="001C46A1">
        <w:rPr>
          <w:rFonts w:ascii="Arial" w:hAnsi="Arial" w:cs="Arial"/>
          <w:b/>
          <w:bCs/>
          <w:i/>
          <w:iCs/>
        </w:rPr>
        <w:t>Procent de energie recuperata</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D.1</w:t>
      </w:r>
      <w:r w:rsidR="00567543">
        <w:rPr>
          <w:rFonts w:ascii="Arial" w:hAnsi="Arial" w:cs="Arial"/>
          <w:b/>
          <w:bCs/>
        </w:rPr>
        <w:t xml:space="preserve"> </w:t>
      </w:r>
      <w:r w:rsidR="00567543" w:rsidRPr="00567543">
        <w:rPr>
          <w:rFonts w:ascii="Arial" w:hAnsi="Arial" w:cs="Arial"/>
        </w:rPr>
        <w:t>si</w:t>
      </w:r>
      <w:r w:rsidR="00567543">
        <w:rPr>
          <w:rFonts w:ascii="Arial" w:hAnsi="Arial" w:cs="Arial"/>
          <w:b/>
          <w:bCs/>
        </w:rPr>
        <w:t xml:space="preserve"> </w:t>
      </w:r>
      <w:r w:rsidR="00567543" w:rsidRPr="001C46A1">
        <w:rPr>
          <w:rFonts w:ascii="Arial" w:hAnsi="Arial" w:cs="Arial"/>
          <w:b/>
          <w:bCs/>
        </w:rPr>
        <w:t>„</w:t>
      </w:r>
      <w:r w:rsidR="00567543" w:rsidRPr="001C46A1">
        <w:rPr>
          <w:rFonts w:ascii="Arial" w:hAnsi="Arial" w:cs="Arial"/>
          <w:b/>
          <w:bCs/>
          <w:i/>
          <w:iCs/>
        </w:rPr>
        <w:t>Procentul de reducere a consumului de energie electrica</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D.2.</w:t>
      </w:r>
    </w:p>
    <w:p w14:paraId="0EE4C24E" w14:textId="0699C6DD" w:rsidR="00E4551B" w:rsidRPr="00FF5F12" w:rsidRDefault="005A7544" w:rsidP="00567543">
      <w:pPr>
        <w:pStyle w:val="Heading1"/>
        <w:numPr>
          <w:ilvl w:val="0"/>
          <w:numId w:val="14"/>
        </w:numPr>
        <w:tabs>
          <w:tab w:val="num" w:pos="432"/>
        </w:tabs>
        <w:ind w:left="432" w:hanging="432"/>
      </w:pPr>
      <w:r w:rsidRPr="00FF5F12">
        <w:lastRenderedPageBreak/>
        <w:t xml:space="preserve">Încadrarea valorilor de investiții pe </w:t>
      </w:r>
      <w:r w:rsidR="00411675" w:rsidRPr="00FF5F12">
        <w:t>domeniile de interventie</w:t>
      </w:r>
    </w:p>
    <w:p w14:paraId="5B013115" w14:textId="3451C25A" w:rsidR="00567543" w:rsidRDefault="00567543" w:rsidP="00567543">
      <w:pPr>
        <w:jc w:val="both"/>
        <w:rPr>
          <w:rFonts w:ascii="Arial" w:hAnsi="Arial" w:cs="Arial"/>
          <w:iCs/>
        </w:rPr>
      </w:pPr>
      <w:r w:rsidRPr="00567543">
        <w:rPr>
          <w:rFonts w:ascii="Arial" w:hAnsi="Arial" w:cs="Arial"/>
          <w:iCs/>
        </w:rPr>
        <w:t xml:space="preserve">Incadrarea </w:t>
      </w:r>
      <w:r>
        <w:rPr>
          <w:rFonts w:ascii="Arial" w:hAnsi="Arial" w:cs="Arial"/>
          <w:iCs/>
        </w:rPr>
        <w:t>valorilor de investitii pe domeniile de interventie se va realiza intr-un tabel centralizator de tip E), respectand modul de completare indicat in interiorul tabelului si explicatiile din notele de subsol.</w:t>
      </w:r>
    </w:p>
    <w:p w14:paraId="50CDC512" w14:textId="5F490F97" w:rsidR="005C47A3" w:rsidRDefault="00567543" w:rsidP="00DE4AE8">
      <w:pPr>
        <w:rPr>
          <w:b/>
          <w:sz w:val="20"/>
          <w:szCs w:val="20"/>
        </w:rPr>
        <w:sectPr w:rsidR="005C47A3" w:rsidSect="005C47A3">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b/>
        </w:rPr>
        <w:t>E</w:t>
      </w:r>
      <w:r w:rsidRPr="00FF5F12">
        <w:rPr>
          <w:b/>
        </w:rPr>
        <w:t xml:space="preserve">) </w:t>
      </w:r>
      <w:r w:rsidRPr="00567543">
        <w:rPr>
          <w:b/>
        </w:rPr>
        <w:t>Încadrarea valorilor de investiții pe domeniile de interventie</w:t>
      </w:r>
    </w:p>
    <w:tbl>
      <w:tblPr>
        <w:tblStyle w:val="TableGrid"/>
        <w:tblW w:w="13855" w:type="dxa"/>
        <w:jc w:val="center"/>
        <w:tblLook w:val="04A0" w:firstRow="1" w:lastRow="0" w:firstColumn="1" w:lastColumn="0" w:noHBand="0" w:noVBand="1"/>
      </w:tblPr>
      <w:tblGrid>
        <w:gridCol w:w="549"/>
        <w:gridCol w:w="3211"/>
        <w:gridCol w:w="521"/>
        <w:gridCol w:w="1860"/>
        <w:gridCol w:w="1084"/>
        <w:gridCol w:w="2423"/>
        <w:gridCol w:w="1829"/>
        <w:gridCol w:w="2378"/>
      </w:tblGrid>
      <w:tr w:rsidR="009D3CB0" w:rsidRPr="00FF5F12" w14:paraId="0016363A" w14:textId="77777777" w:rsidTr="003476B3">
        <w:trPr>
          <w:jc w:val="center"/>
        </w:trPr>
        <w:tc>
          <w:tcPr>
            <w:tcW w:w="4281" w:type="dxa"/>
            <w:gridSpan w:val="3"/>
            <w:vMerge w:val="restart"/>
            <w:shd w:val="clear" w:color="auto" w:fill="F2F2F2" w:themeFill="background1" w:themeFillShade="F2"/>
            <w:vAlign w:val="center"/>
          </w:tcPr>
          <w:p w14:paraId="1BFC828B" w14:textId="59CF3461" w:rsidR="009949C1" w:rsidRPr="00FF5F12" w:rsidRDefault="009949C1" w:rsidP="00567543">
            <w:pPr>
              <w:jc w:val="center"/>
              <w:rPr>
                <w:b/>
                <w:sz w:val="20"/>
                <w:szCs w:val="20"/>
              </w:rPr>
            </w:pPr>
            <w:r w:rsidRPr="00FF5F12">
              <w:rPr>
                <w:b/>
                <w:sz w:val="20"/>
                <w:szCs w:val="20"/>
              </w:rPr>
              <w:t>Domeniu de interventie</w:t>
            </w:r>
          </w:p>
        </w:tc>
        <w:tc>
          <w:tcPr>
            <w:tcW w:w="1860" w:type="dxa"/>
            <w:shd w:val="clear" w:color="auto" w:fill="F2F2F2" w:themeFill="background1" w:themeFillShade="F2"/>
            <w:vAlign w:val="center"/>
          </w:tcPr>
          <w:p w14:paraId="648E71C3" w14:textId="4C1D52C1" w:rsidR="009949C1" w:rsidRPr="00FF5F12" w:rsidRDefault="009949C1" w:rsidP="00567543">
            <w:pPr>
              <w:jc w:val="center"/>
              <w:rPr>
                <w:b/>
                <w:sz w:val="20"/>
                <w:szCs w:val="20"/>
              </w:rPr>
            </w:pPr>
            <w:r w:rsidRPr="00FF5F12">
              <w:rPr>
                <w:b/>
                <w:sz w:val="20"/>
                <w:szCs w:val="20"/>
              </w:rPr>
              <w:t>Valoare totala</w:t>
            </w:r>
          </w:p>
          <w:p w14:paraId="47AF2646" w14:textId="77777777" w:rsidR="009949C1" w:rsidRPr="00FF5F12" w:rsidRDefault="009949C1" w:rsidP="00567543">
            <w:pPr>
              <w:jc w:val="center"/>
              <w:rPr>
                <w:b/>
                <w:sz w:val="20"/>
                <w:szCs w:val="20"/>
              </w:rPr>
            </w:pPr>
            <w:r w:rsidRPr="00FF5F12">
              <w:rPr>
                <w:sz w:val="20"/>
                <w:szCs w:val="20"/>
              </w:rPr>
              <w:t>(eligibil + neeligibil)</w:t>
            </w:r>
            <w:r w:rsidRPr="00FF5F12">
              <w:rPr>
                <w:b/>
                <w:sz w:val="20"/>
                <w:szCs w:val="20"/>
              </w:rPr>
              <w:t xml:space="preserve"> </w:t>
            </w:r>
          </w:p>
        </w:tc>
        <w:tc>
          <w:tcPr>
            <w:tcW w:w="1084" w:type="dxa"/>
            <w:shd w:val="clear" w:color="auto" w:fill="F2F2F2" w:themeFill="background1" w:themeFillShade="F2"/>
            <w:vAlign w:val="center"/>
          </w:tcPr>
          <w:p w14:paraId="255C1C81" w14:textId="77777777" w:rsidR="009949C1" w:rsidRPr="00FF5F12" w:rsidRDefault="009949C1" w:rsidP="00567543">
            <w:pPr>
              <w:jc w:val="center"/>
              <w:rPr>
                <w:b/>
                <w:sz w:val="20"/>
                <w:szCs w:val="20"/>
              </w:rPr>
            </w:pPr>
            <w:r w:rsidRPr="00FF5F12">
              <w:rPr>
                <w:b/>
                <w:sz w:val="20"/>
                <w:szCs w:val="20"/>
              </w:rPr>
              <w:t>Valoare eligibila</w:t>
            </w:r>
          </w:p>
        </w:tc>
        <w:tc>
          <w:tcPr>
            <w:tcW w:w="2423" w:type="dxa"/>
            <w:shd w:val="clear" w:color="auto" w:fill="F2F2F2" w:themeFill="background1" w:themeFillShade="F2"/>
            <w:vAlign w:val="center"/>
          </w:tcPr>
          <w:p w14:paraId="3A99CDAE" w14:textId="5AACB89B" w:rsidR="009949C1" w:rsidRPr="00FF5F12" w:rsidRDefault="009949C1" w:rsidP="00567543">
            <w:pPr>
              <w:jc w:val="center"/>
              <w:rPr>
                <w:b/>
                <w:sz w:val="20"/>
                <w:szCs w:val="20"/>
              </w:rPr>
            </w:pPr>
            <w:r w:rsidRPr="00FF5F12">
              <w:rPr>
                <w:b/>
                <w:sz w:val="20"/>
                <w:szCs w:val="20"/>
              </w:rPr>
              <w:t xml:space="preserve">Pondere eligibil in total investitie de baza </w:t>
            </w:r>
            <w:r w:rsidR="006B5C65" w:rsidRPr="00FF5F12">
              <w:rPr>
                <w:b/>
                <w:sz w:val="20"/>
                <w:szCs w:val="20"/>
              </w:rPr>
              <w:t>eligibila</w:t>
            </w:r>
          </w:p>
        </w:tc>
        <w:tc>
          <w:tcPr>
            <w:tcW w:w="1829" w:type="dxa"/>
            <w:shd w:val="clear" w:color="auto" w:fill="F2F2F2" w:themeFill="background1" w:themeFillShade="F2"/>
            <w:vAlign w:val="center"/>
          </w:tcPr>
          <w:p w14:paraId="59BE48DE" w14:textId="0F91F4A3" w:rsidR="009949C1" w:rsidRPr="00FF5F12" w:rsidRDefault="009949C1" w:rsidP="00567543">
            <w:pPr>
              <w:jc w:val="center"/>
              <w:rPr>
                <w:b/>
                <w:sz w:val="20"/>
                <w:szCs w:val="20"/>
              </w:rPr>
            </w:pPr>
            <w:r w:rsidRPr="00FF5F12">
              <w:rPr>
                <w:b/>
                <w:sz w:val="20"/>
                <w:szCs w:val="20"/>
              </w:rPr>
              <w:t>Valoare eligibila cu inchidere de DG</w:t>
            </w:r>
          </w:p>
        </w:tc>
        <w:tc>
          <w:tcPr>
            <w:tcW w:w="2378" w:type="dxa"/>
            <w:shd w:val="clear" w:color="auto" w:fill="F2F2F2" w:themeFill="background1" w:themeFillShade="F2"/>
            <w:vAlign w:val="center"/>
          </w:tcPr>
          <w:p w14:paraId="73FE5BD7" w14:textId="4D7A4256" w:rsidR="009949C1" w:rsidRPr="00FF5F12" w:rsidRDefault="009949C1" w:rsidP="00567543">
            <w:pPr>
              <w:jc w:val="center"/>
              <w:rPr>
                <w:b/>
                <w:sz w:val="20"/>
                <w:szCs w:val="20"/>
              </w:rPr>
            </w:pPr>
            <w:r w:rsidRPr="00FF5F12">
              <w:rPr>
                <w:b/>
                <w:sz w:val="20"/>
                <w:szCs w:val="20"/>
              </w:rPr>
              <w:t>Valoare grant nerambursabil UE</w:t>
            </w:r>
            <w:r w:rsidRPr="00FF5F12">
              <w:rPr>
                <w:rStyle w:val="FootnoteReference"/>
                <w:rFonts w:ascii="Calibri" w:hAnsi="Calibri" w:cs="Calibri"/>
                <w:b/>
                <w:bCs/>
                <w:color w:val="000000"/>
                <w:sz w:val="20"/>
                <w:szCs w:val="20"/>
              </w:rPr>
              <w:footnoteReference w:id="2"/>
            </w:r>
          </w:p>
        </w:tc>
      </w:tr>
      <w:tr w:rsidR="009949C1" w:rsidRPr="00FF5F12" w14:paraId="36BE6197" w14:textId="77777777" w:rsidTr="00567543">
        <w:trPr>
          <w:jc w:val="center"/>
        </w:trPr>
        <w:tc>
          <w:tcPr>
            <w:tcW w:w="4281" w:type="dxa"/>
            <w:gridSpan w:val="3"/>
            <w:vMerge/>
            <w:shd w:val="clear" w:color="auto" w:fill="F2F2F2" w:themeFill="background1" w:themeFillShade="F2"/>
            <w:vAlign w:val="center"/>
          </w:tcPr>
          <w:p w14:paraId="5538AD06" w14:textId="77777777" w:rsidR="009949C1" w:rsidRPr="00FF5F12" w:rsidRDefault="009949C1" w:rsidP="00567543">
            <w:pPr>
              <w:jc w:val="center"/>
              <w:rPr>
                <w:b/>
                <w:i/>
                <w:sz w:val="20"/>
                <w:szCs w:val="20"/>
              </w:rPr>
            </w:pPr>
          </w:p>
        </w:tc>
        <w:tc>
          <w:tcPr>
            <w:tcW w:w="2944" w:type="dxa"/>
            <w:gridSpan w:val="2"/>
            <w:shd w:val="clear" w:color="auto" w:fill="F2F2F2" w:themeFill="background1" w:themeFillShade="F2"/>
            <w:vAlign w:val="center"/>
          </w:tcPr>
          <w:p w14:paraId="433B0EAF" w14:textId="77777777" w:rsidR="009949C1" w:rsidRPr="00FF5F12" w:rsidRDefault="009949C1" w:rsidP="00567543">
            <w:pPr>
              <w:jc w:val="center"/>
              <w:rPr>
                <w:b/>
                <w:i/>
                <w:sz w:val="20"/>
                <w:szCs w:val="20"/>
              </w:rPr>
            </w:pPr>
            <w:r w:rsidRPr="00FF5F12">
              <w:rPr>
                <w:b/>
                <w:i/>
                <w:sz w:val="20"/>
                <w:szCs w:val="20"/>
              </w:rPr>
              <w:t>Euro preturi curente fara TVA</w:t>
            </w:r>
          </w:p>
        </w:tc>
        <w:tc>
          <w:tcPr>
            <w:tcW w:w="2423" w:type="dxa"/>
            <w:shd w:val="clear" w:color="auto" w:fill="F2F2F2" w:themeFill="background1" w:themeFillShade="F2"/>
            <w:vAlign w:val="center"/>
          </w:tcPr>
          <w:p w14:paraId="4BAF26A4" w14:textId="02092C39" w:rsidR="009949C1" w:rsidRPr="00FF5F12" w:rsidRDefault="009949C1" w:rsidP="00567543">
            <w:pPr>
              <w:jc w:val="center"/>
              <w:rPr>
                <w:b/>
                <w:i/>
                <w:sz w:val="20"/>
                <w:szCs w:val="20"/>
              </w:rPr>
            </w:pPr>
            <w:r w:rsidRPr="00FF5F12">
              <w:rPr>
                <w:b/>
                <w:sz w:val="20"/>
                <w:szCs w:val="20"/>
              </w:rPr>
              <w:t>(%)</w:t>
            </w:r>
          </w:p>
        </w:tc>
        <w:tc>
          <w:tcPr>
            <w:tcW w:w="4207" w:type="dxa"/>
            <w:gridSpan w:val="2"/>
            <w:shd w:val="clear" w:color="auto" w:fill="F2F2F2" w:themeFill="background1" w:themeFillShade="F2"/>
            <w:vAlign w:val="center"/>
          </w:tcPr>
          <w:p w14:paraId="62356DB3" w14:textId="5CF506E6" w:rsidR="009949C1" w:rsidRPr="00FF5F12" w:rsidRDefault="009949C1" w:rsidP="00567543">
            <w:pPr>
              <w:jc w:val="center"/>
              <w:rPr>
                <w:b/>
                <w:i/>
                <w:sz w:val="20"/>
                <w:szCs w:val="20"/>
              </w:rPr>
            </w:pPr>
            <w:r w:rsidRPr="00FF5F12">
              <w:rPr>
                <w:b/>
                <w:i/>
                <w:sz w:val="20"/>
                <w:szCs w:val="20"/>
              </w:rPr>
              <w:t>Euro preturi curente fara TVA</w:t>
            </w:r>
          </w:p>
        </w:tc>
      </w:tr>
      <w:tr w:rsidR="009D3CB0" w:rsidRPr="00FF5F12" w14:paraId="357FF413" w14:textId="77777777" w:rsidTr="003476B3">
        <w:trPr>
          <w:jc w:val="center"/>
        </w:trPr>
        <w:tc>
          <w:tcPr>
            <w:tcW w:w="4281" w:type="dxa"/>
            <w:gridSpan w:val="3"/>
            <w:vMerge/>
            <w:shd w:val="clear" w:color="auto" w:fill="F2F2F2" w:themeFill="background1" w:themeFillShade="F2"/>
            <w:vAlign w:val="center"/>
          </w:tcPr>
          <w:p w14:paraId="4D7A69DA" w14:textId="77777777" w:rsidR="009949C1" w:rsidRPr="00FF5F12" w:rsidRDefault="009949C1" w:rsidP="00567543">
            <w:pPr>
              <w:jc w:val="center"/>
              <w:rPr>
                <w:b/>
                <w:sz w:val="20"/>
                <w:szCs w:val="20"/>
              </w:rPr>
            </w:pPr>
          </w:p>
        </w:tc>
        <w:tc>
          <w:tcPr>
            <w:tcW w:w="1860" w:type="dxa"/>
            <w:shd w:val="clear" w:color="auto" w:fill="F2F2F2" w:themeFill="background1" w:themeFillShade="F2"/>
            <w:vAlign w:val="center"/>
          </w:tcPr>
          <w:p w14:paraId="233559BA" w14:textId="7A529711" w:rsidR="009949C1" w:rsidRPr="00FF5F12" w:rsidRDefault="009949C1" w:rsidP="00567543">
            <w:pPr>
              <w:jc w:val="center"/>
              <w:rPr>
                <w:b/>
                <w:sz w:val="20"/>
                <w:szCs w:val="20"/>
              </w:rPr>
            </w:pPr>
            <w:r w:rsidRPr="00FF5F12">
              <w:rPr>
                <w:b/>
                <w:sz w:val="20"/>
                <w:szCs w:val="20"/>
              </w:rPr>
              <w:t>(1)</w:t>
            </w:r>
          </w:p>
        </w:tc>
        <w:tc>
          <w:tcPr>
            <w:tcW w:w="1084" w:type="dxa"/>
            <w:shd w:val="clear" w:color="auto" w:fill="F2F2F2" w:themeFill="background1" w:themeFillShade="F2"/>
            <w:vAlign w:val="center"/>
          </w:tcPr>
          <w:p w14:paraId="50BFF3F5" w14:textId="77777777" w:rsidR="009949C1" w:rsidRPr="00FF5F12" w:rsidRDefault="009949C1" w:rsidP="00567543">
            <w:pPr>
              <w:jc w:val="center"/>
              <w:rPr>
                <w:b/>
                <w:sz w:val="20"/>
                <w:szCs w:val="20"/>
              </w:rPr>
            </w:pPr>
            <w:r w:rsidRPr="00FF5F12">
              <w:rPr>
                <w:b/>
                <w:sz w:val="20"/>
                <w:szCs w:val="20"/>
              </w:rPr>
              <w:t>(2)</w:t>
            </w:r>
          </w:p>
        </w:tc>
        <w:tc>
          <w:tcPr>
            <w:tcW w:w="2423" w:type="dxa"/>
            <w:shd w:val="clear" w:color="auto" w:fill="F2F2F2" w:themeFill="background1" w:themeFillShade="F2"/>
            <w:vAlign w:val="center"/>
          </w:tcPr>
          <w:p w14:paraId="3279B3A5" w14:textId="297F218E" w:rsidR="009949C1" w:rsidRPr="00FF5F12" w:rsidRDefault="009949C1" w:rsidP="00567543">
            <w:pPr>
              <w:jc w:val="center"/>
              <w:rPr>
                <w:b/>
                <w:sz w:val="20"/>
                <w:szCs w:val="20"/>
              </w:rPr>
            </w:pPr>
            <w:r w:rsidRPr="00FF5F12">
              <w:rPr>
                <w:b/>
                <w:sz w:val="20"/>
                <w:szCs w:val="20"/>
              </w:rPr>
              <w:t>(3)</w:t>
            </w:r>
          </w:p>
        </w:tc>
        <w:tc>
          <w:tcPr>
            <w:tcW w:w="1829" w:type="dxa"/>
            <w:shd w:val="clear" w:color="auto" w:fill="F2F2F2" w:themeFill="background1" w:themeFillShade="F2"/>
            <w:vAlign w:val="center"/>
          </w:tcPr>
          <w:p w14:paraId="6EFEF177" w14:textId="68966E84" w:rsidR="009949C1" w:rsidRPr="00FF5F12" w:rsidRDefault="009949C1" w:rsidP="00567543">
            <w:pPr>
              <w:jc w:val="center"/>
              <w:rPr>
                <w:b/>
                <w:sz w:val="20"/>
                <w:szCs w:val="20"/>
              </w:rPr>
            </w:pPr>
            <w:r w:rsidRPr="00FF5F12">
              <w:rPr>
                <w:b/>
                <w:sz w:val="20"/>
                <w:szCs w:val="20"/>
              </w:rPr>
              <w:t xml:space="preserve">(4) </w:t>
            </w:r>
          </w:p>
        </w:tc>
        <w:tc>
          <w:tcPr>
            <w:tcW w:w="2378" w:type="dxa"/>
            <w:shd w:val="clear" w:color="auto" w:fill="F2F2F2" w:themeFill="background1" w:themeFillShade="F2"/>
            <w:vAlign w:val="center"/>
          </w:tcPr>
          <w:p w14:paraId="45825EE9" w14:textId="3709726C" w:rsidR="009949C1" w:rsidRPr="00FF5F12" w:rsidRDefault="009949C1" w:rsidP="00567543">
            <w:pPr>
              <w:jc w:val="center"/>
              <w:rPr>
                <w:b/>
                <w:sz w:val="20"/>
                <w:szCs w:val="20"/>
              </w:rPr>
            </w:pPr>
            <w:r w:rsidRPr="00FF5F12">
              <w:rPr>
                <w:b/>
                <w:sz w:val="20"/>
                <w:szCs w:val="20"/>
              </w:rPr>
              <w:t>(5)</w:t>
            </w:r>
            <w:r w:rsidR="009D3CB0" w:rsidRPr="00FF5F12">
              <w:rPr>
                <w:b/>
                <w:sz w:val="20"/>
                <w:szCs w:val="20"/>
              </w:rPr>
              <w:t xml:space="preserve"> = (4) * % subventie UE</w:t>
            </w:r>
          </w:p>
        </w:tc>
      </w:tr>
      <w:tr w:rsidR="009D3CB0" w:rsidRPr="00FF5F12" w14:paraId="58A123BC" w14:textId="77777777" w:rsidTr="003476B3">
        <w:trPr>
          <w:jc w:val="center"/>
        </w:trPr>
        <w:tc>
          <w:tcPr>
            <w:tcW w:w="549" w:type="dxa"/>
            <w:vAlign w:val="center"/>
          </w:tcPr>
          <w:p w14:paraId="08C3582B" w14:textId="01479F80" w:rsidR="002B425C" w:rsidRPr="00FF5F12" w:rsidRDefault="0041525D" w:rsidP="00567543">
            <w:pPr>
              <w:jc w:val="center"/>
              <w:rPr>
                <w:sz w:val="20"/>
                <w:szCs w:val="20"/>
              </w:rPr>
            </w:pPr>
            <w:r w:rsidRPr="00FF5F12">
              <w:rPr>
                <w:sz w:val="20"/>
                <w:szCs w:val="20"/>
              </w:rPr>
              <w:t>(</w:t>
            </w:r>
            <w:r w:rsidR="002B425C" w:rsidRPr="00FF5F12">
              <w:rPr>
                <w:sz w:val="20"/>
                <w:szCs w:val="20"/>
              </w:rPr>
              <w:t>a</w:t>
            </w:r>
            <w:r w:rsidRPr="00FF5F12">
              <w:rPr>
                <w:sz w:val="20"/>
                <w:szCs w:val="20"/>
              </w:rPr>
              <w:t>)</w:t>
            </w:r>
          </w:p>
        </w:tc>
        <w:tc>
          <w:tcPr>
            <w:tcW w:w="3211" w:type="dxa"/>
            <w:vAlign w:val="center"/>
          </w:tcPr>
          <w:p w14:paraId="491A263D" w14:textId="77777777"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521" w:type="dxa"/>
            <w:shd w:val="clear" w:color="auto" w:fill="auto"/>
            <w:vAlign w:val="center"/>
          </w:tcPr>
          <w:p w14:paraId="46B4FB6D" w14:textId="77790A3D" w:rsidR="002B425C" w:rsidRPr="00FF5F12" w:rsidRDefault="002B425C" w:rsidP="00567543">
            <w:pPr>
              <w:rPr>
                <w:b/>
                <w:sz w:val="20"/>
                <w:szCs w:val="20"/>
              </w:rPr>
            </w:pPr>
            <w:r w:rsidRPr="00FF5F12">
              <w:rPr>
                <w:b/>
                <w:sz w:val="20"/>
                <w:szCs w:val="20"/>
              </w:rPr>
              <w:t>062</w:t>
            </w:r>
          </w:p>
        </w:tc>
        <w:tc>
          <w:tcPr>
            <w:tcW w:w="1860" w:type="dxa"/>
            <w:shd w:val="clear" w:color="auto" w:fill="FFFFCC"/>
            <w:vAlign w:val="center"/>
          </w:tcPr>
          <w:p w14:paraId="0B39C9FB" w14:textId="074F4D49"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4306512A" w14:textId="45D80395"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F6109FC" w14:textId="42301A4F" w:rsidR="002B425C" w:rsidRPr="00FF5F12" w:rsidRDefault="006B5C65" w:rsidP="00567543">
            <w:pPr>
              <w:jc w:val="center"/>
              <w:rPr>
                <w:sz w:val="20"/>
                <w:szCs w:val="20"/>
              </w:rPr>
            </w:pPr>
            <w:r w:rsidRPr="00FF5F12">
              <w:rPr>
                <w:sz w:val="20"/>
                <w:szCs w:val="20"/>
              </w:rPr>
              <w:t>a(2) / e(2)</w:t>
            </w:r>
          </w:p>
        </w:tc>
        <w:tc>
          <w:tcPr>
            <w:tcW w:w="1829" w:type="dxa"/>
            <w:shd w:val="clear" w:color="auto" w:fill="E2EFD9" w:themeFill="accent6" w:themeFillTint="33"/>
            <w:vAlign w:val="center"/>
          </w:tcPr>
          <w:p w14:paraId="64648DD3" w14:textId="2786EB92" w:rsidR="002B425C" w:rsidRPr="00FF5F12" w:rsidRDefault="002B425C" w:rsidP="00567543">
            <w:pPr>
              <w:jc w:val="center"/>
              <w:rPr>
                <w:i/>
                <w:sz w:val="20"/>
                <w:szCs w:val="20"/>
              </w:rPr>
            </w:pPr>
            <w:r w:rsidRPr="00FF5F12">
              <w:rPr>
                <w:i/>
                <w:sz w:val="20"/>
                <w:szCs w:val="20"/>
              </w:rPr>
              <w:t>a(2) + f(2) *a(3)</w:t>
            </w:r>
          </w:p>
        </w:tc>
        <w:tc>
          <w:tcPr>
            <w:tcW w:w="2378" w:type="dxa"/>
            <w:shd w:val="clear" w:color="auto" w:fill="DEEAF6" w:themeFill="accent1" w:themeFillTint="33"/>
            <w:vAlign w:val="center"/>
          </w:tcPr>
          <w:p w14:paraId="00A1C221" w14:textId="35AA6FD8" w:rsidR="002B425C" w:rsidRPr="00FF5F12" w:rsidRDefault="009D3CB0" w:rsidP="00567543">
            <w:pPr>
              <w:jc w:val="center"/>
              <w:rPr>
                <w:sz w:val="20"/>
                <w:szCs w:val="20"/>
              </w:rPr>
            </w:pPr>
            <w:r w:rsidRPr="00FF5F12">
              <w:rPr>
                <w:sz w:val="20"/>
                <w:szCs w:val="20"/>
              </w:rPr>
              <w:t>....</w:t>
            </w:r>
          </w:p>
        </w:tc>
      </w:tr>
      <w:tr w:rsidR="009D3CB0" w:rsidRPr="00FF5F12" w14:paraId="7363D83D" w14:textId="77777777" w:rsidTr="003476B3">
        <w:trPr>
          <w:jc w:val="center"/>
        </w:trPr>
        <w:tc>
          <w:tcPr>
            <w:tcW w:w="549" w:type="dxa"/>
            <w:vAlign w:val="center"/>
          </w:tcPr>
          <w:p w14:paraId="38E4C288" w14:textId="32C64843" w:rsidR="002B425C" w:rsidRPr="00FF5F12" w:rsidRDefault="0041525D" w:rsidP="00567543">
            <w:pPr>
              <w:jc w:val="center"/>
              <w:rPr>
                <w:sz w:val="20"/>
                <w:szCs w:val="20"/>
              </w:rPr>
            </w:pPr>
            <w:r w:rsidRPr="00FF5F12">
              <w:rPr>
                <w:sz w:val="20"/>
                <w:szCs w:val="20"/>
              </w:rPr>
              <w:t>(</w:t>
            </w:r>
            <w:r w:rsidR="002B425C" w:rsidRPr="00FF5F12">
              <w:rPr>
                <w:sz w:val="20"/>
                <w:szCs w:val="20"/>
              </w:rPr>
              <w:t>b</w:t>
            </w:r>
            <w:r w:rsidRPr="00FF5F12">
              <w:rPr>
                <w:sz w:val="20"/>
                <w:szCs w:val="20"/>
              </w:rPr>
              <w:t>)</w:t>
            </w:r>
          </w:p>
        </w:tc>
        <w:tc>
          <w:tcPr>
            <w:tcW w:w="3211" w:type="dxa"/>
            <w:vAlign w:val="center"/>
          </w:tcPr>
          <w:p w14:paraId="32B278B2" w14:textId="4ADB26C5"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p>
        </w:tc>
        <w:tc>
          <w:tcPr>
            <w:tcW w:w="521" w:type="dxa"/>
            <w:shd w:val="clear" w:color="auto" w:fill="auto"/>
            <w:vAlign w:val="center"/>
          </w:tcPr>
          <w:p w14:paraId="303C3ECF" w14:textId="798AAED5" w:rsidR="002B425C" w:rsidRPr="00FF5F12" w:rsidRDefault="002B425C" w:rsidP="00567543">
            <w:pPr>
              <w:rPr>
                <w:b/>
                <w:sz w:val="20"/>
                <w:szCs w:val="20"/>
              </w:rPr>
            </w:pPr>
            <w:r w:rsidRPr="00FF5F12">
              <w:rPr>
                <w:b/>
                <w:sz w:val="20"/>
                <w:szCs w:val="20"/>
              </w:rPr>
              <w:t>063</w:t>
            </w:r>
          </w:p>
        </w:tc>
        <w:tc>
          <w:tcPr>
            <w:tcW w:w="1860" w:type="dxa"/>
            <w:shd w:val="clear" w:color="auto" w:fill="FFFFCC"/>
            <w:vAlign w:val="center"/>
          </w:tcPr>
          <w:p w14:paraId="03CD1D29" w14:textId="0854A2EB"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6EE44EDC" w14:textId="0B0E3EC1"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675B00EE" w14:textId="196669EF" w:rsidR="002B425C" w:rsidRPr="00FF5F12" w:rsidRDefault="006B5C65" w:rsidP="00567543">
            <w:pPr>
              <w:jc w:val="center"/>
              <w:rPr>
                <w:sz w:val="20"/>
                <w:szCs w:val="20"/>
              </w:rPr>
            </w:pPr>
            <w:r w:rsidRPr="00FF5F12">
              <w:rPr>
                <w:sz w:val="20"/>
                <w:szCs w:val="20"/>
              </w:rPr>
              <w:t>b(2) / e(2)</w:t>
            </w:r>
          </w:p>
        </w:tc>
        <w:tc>
          <w:tcPr>
            <w:tcW w:w="1829" w:type="dxa"/>
            <w:shd w:val="clear" w:color="auto" w:fill="E2EFD9" w:themeFill="accent6" w:themeFillTint="33"/>
            <w:vAlign w:val="center"/>
          </w:tcPr>
          <w:p w14:paraId="47B24B20" w14:textId="69D1231C" w:rsidR="002B425C" w:rsidRPr="00FF5F12" w:rsidRDefault="002B425C" w:rsidP="00567543">
            <w:pPr>
              <w:jc w:val="center"/>
              <w:rPr>
                <w:sz w:val="20"/>
                <w:szCs w:val="20"/>
              </w:rPr>
            </w:pPr>
            <w:r w:rsidRPr="00FF5F12">
              <w:rPr>
                <w:i/>
                <w:sz w:val="20"/>
                <w:szCs w:val="20"/>
              </w:rPr>
              <w:t>b(2) + f(2) *b(3)</w:t>
            </w:r>
          </w:p>
        </w:tc>
        <w:tc>
          <w:tcPr>
            <w:tcW w:w="2378" w:type="dxa"/>
            <w:shd w:val="clear" w:color="auto" w:fill="DEEAF6" w:themeFill="accent1" w:themeFillTint="33"/>
            <w:vAlign w:val="center"/>
          </w:tcPr>
          <w:p w14:paraId="1DF8F88C" w14:textId="426EF499" w:rsidR="002B425C" w:rsidRPr="00FF5F12" w:rsidRDefault="009D3CB0" w:rsidP="00567543">
            <w:pPr>
              <w:jc w:val="center"/>
              <w:rPr>
                <w:sz w:val="20"/>
                <w:szCs w:val="20"/>
              </w:rPr>
            </w:pPr>
            <w:r w:rsidRPr="00FF5F12">
              <w:rPr>
                <w:sz w:val="20"/>
                <w:szCs w:val="20"/>
              </w:rPr>
              <w:t>....</w:t>
            </w:r>
          </w:p>
        </w:tc>
      </w:tr>
      <w:tr w:rsidR="009D3CB0" w:rsidRPr="00FF5F12" w14:paraId="685CAFFD" w14:textId="77777777" w:rsidTr="00C336D6">
        <w:trPr>
          <w:jc w:val="center"/>
        </w:trPr>
        <w:tc>
          <w:tcPr>
            <w:tcW w:w="549" w:type="dxa"/>
            <w:vAlign w:val="center"/>
          </w:tcPr>
          <w:p w14:paraId="586BA401" w14:textId="51707E2E" w:rsidR="002B425C" w:rsidRPr="00FF5F12" w:rsidRDefault="0041525D" w:rsidP="00567543">
            <w:pPr>
              <w:jc w:val="center"/>
              <w:rPr>
                <w:sz w:val="20"/>
                <w:szCs w:val="20"/>
              </w:rPr>
            </w:pPr>
            <w:r w:rsidRPr="00FF5F12">
              <w:rPr>
                <w:sz w:val="20"/>
                <w:szCs w:val="20"/>
              </w:rPr>
              <w:t>(</w:t>
            </w:r>
            <w:r w:rsidR="002B425C" w:rsidRPr="00FF5F12">
              <w:rPr>
                <w:sz w:val="20"/>
                <w:szCs w:val="20"/>
              </w:rPr>
              <w:t>c</w:t>
            </w:r>
            <w:r w:rsidRPr="00FF5F12">
              <w:rPr>
                <w:sz w:val="20"/>
                <w:szCs w:val="20"/>
              </w:rPr>
              <w:t>)</w:t>
            </w:r>
          </w:p>
        </w:tc>
        <w:tc>
          <w:tcPr>
            <w:tcW w:w="3211" w:type="dxa"/>
            <w:vAlign w:val="center"/>
          </w:tcPr>
          <w:p w14:paraId="347FA057" w14:textId="77777777" w:rsidR="002B425C" w:rsidRPr="00FF5F12" w:rsidRDefault="002B425C" w:rsidP="00567543">
            <w:pPr>
              <w:rPr>
                <w:sz w:val="20"/>
                <w:szCs w:val="20"/>
              </w:rPr>
            </w:pPr>
            <w:r w:rsidRPr="00FF5F12">
              <w:rPr>
                <w:sz w:val="20"/>
                <w:szCs w:val="20"/>
              </w:rPr>
              <w:t>Colectarea si epurarea apelor uzate</w:t>
            </w:r>
          </w:p>
        </w:tc>
        <w:tc>
          <w:tcPr>
            <w:tcW w:w="521" w:type="dxa"/>
            <w:shd w:val="clear" w:color="auto" w:fill="auto"/>
            <w:vAlign w:val="center"/>
          </w:tcPr>
          <w:p w14:paraId="16705639" w14:textId="58621824" w:rsidR="002B425C" w:rsidRPr="00FF5F12" w:rsidRDefault="002B425C" w:rsidP="00567543">
            <w:pPr>
              <w:rPr>
                <w:b/>
                <w:sz w:val="20"/>
                <w:szCs w:val="20"/>
              </w:rPr>
            </w:pPr>
            <w:r w:rsidRPr="00FF5F12">
              <w:rPr>
                <w:b/>
                <w:sz w:val="20"/>
                <w:szCs w:val="20"/>
              </w:rPr>
              <w:t>065</w:t>
            </w:r>
          </w:p>
        </w:tc>
        <w:tc>
          <w:tcPr>
            <w:tcW w:w="1860" w:type="dxa"/>
            <w:shd w:val="clear" w:color="auto" w:fill="FFFFCC"/>
            <w:vAlign w:val="center"/>
          </w:tcPr>
          <w:p w14:paraId="1F370B9D" w14:textId="31FACA18"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1DC54FFE" w14:textId="3C8A1A80"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95DDAA0" w14:textId="173A32BD" w:rsidR="002B425C" w:rsidRPr="00FF5F12" w:rsidRDefault="006B5C65" w:rsidP="00567543">
            <w:pPr>
              <w:jc w:val="center"/>
              <w:rPr>
                <w:sz w:val="20"/>
                <w:szCs w:val="20"/>
              </w:rPr>
            </w:pPr>
            <w:r w:rsidRPr="00FF5F12">
              <w:rPr>
                <w:sz w:val="20"/>
                <w:szCs w:val="20"/>
              </w:rPr>
              <w:t>c(2) / e(2)</w:t>
            </w:r>
          </w:p>
        </w:tc>
        <w:tc>
          <w:tcPr>
            <w:tcW w:w="1829" w:type="dxa"/>
            <w:shd w:val="clear" w:color="auto" w:fill="E2EFD9" w:themeFill="accent6" w:themeFillTint="33"/>
            <w:vAlign w:val="center"/>
          </w:tcPr>
          <w:p w14:paraId="359A8177" w14:textId="338A3368" w:rsidR="002B425C" w:rsidRPr="00FF5F12" w:rsidRDefault="002B425C" w:rsidP="00567543">
            <w:pPr>
              <w:jc w:val="center"/>
              <w:rPr>
                <w:sz w:val="20"/>
                <w:szCs w:val="20"/>
              </w:rPr>
            </w:pPr>
            <w:r w:rsidRPr="00FF5F12">
              <w:rPr>
                <w:i/>
                <w:sz w:val="20"/>
                <w:szCs w:val="20"/>
              </w:rPr>
              <w:t>c(2) + f(2) *c(3)</w:t>
            </w:r>
          </w:p>
        </w:tc>
        <w:tc>
          <w:tcPr>
            <w:tcW w:w="2378" w:type="dxa"/>
            <w:shd w:val="clear" w:color="auto" w:fill="DEEAF6" w:themeFill="accent1" w:themeFillTint="33"/>
            <w:vAlign w:val="center"/>
          </w:tcPr>
          <w:p w14:paraId="036582EF" w14:textId="6005327E" w:rsidR="002B425C" w:rsidRPr="00FF5F12" w:rsidRDefault="009D3CB0" w:rsidP="00567543">
            <w:pPr>
              <w:jc w:val="center"/>
              <w:rPr>
                <w:sz w:val="20"/>
                <w:szCs w:val="20"/>
              </w:rPr>
            </w:pPr>
            <w:r w:rsidRPr="00FF5F12">
              <w:rPr>
                <w:sz w:val="20"/>
                <w:szCs w:val="20"/>
              </w:rPr>
              <w:t>....</w:t>
            </w:r>
          </w:p>
        </w:tc>
      </w:tr>
      <w:tr w:rsidR="009D3CB0" w:rsidRPr="00FF5F12" w14:paraId="065FD8B1" w14:textId="77777777" w:rsidTr="00C336D6">
        <w:trPr>
          <w:jc w:val="center"/>
        </w:trPr>
        <w:tc>
          <w:tcPr>
            <w:tcW w:w="549" w:type="dxa"/>
            <w:vAlign w:val="center"/>
          </w:tcPr>
          <w:p w14:paraId="46D85A58" w14:textId="5FDAE6E5" w:rsidR="002B425C" w:rsidRPr="00FF5F12" w:rsidRDefault="0041525D" w:rsidP="00567543">
            <w:pPr>
              <w:jc w:val="center"/>
              <w:rPr>
                <w:sz w:val="20"/>
                <w:szCs w:val="20"/>
              </w:rPr>
            </w:pPr>
            <w:r w:rsidRPr="00FF5F12">
              <w:rPr>
                <w:sz w:val="20"/>
                <w:szCs w:val="20"/>
              </w:rPr>
              <w:t>(</w:t>
            </w:r>
            <w:r w:rsidR="002B425C" w:rsidRPr="00FF5F12">
              <w:rPr>
                <w:sz w:val="20"/>
                <w:szCs w:val="20"/>
              </w:rPr>
              <w:t>d</w:t>
            </w:r>
            <w:r w:rsidRPr="00FF5F12">
              <w:rPr>
                <w:sz w:val="20"/>
                <w:szCs w:val="20"/>
              </w:rPr>
              <w:t>)</w:t>
            </w:r>
          </w:p>
        </w:tc>
        <w:tc>
          <w:tcPr>
            <w:tcW w:w="3211" w:type="dxa"/>
            <w:vAlign w:val="center"/>
          </w:tcPr>
          <w:p w14:paraId="750ECF36" w14:textId="3196BF7A" w:rsidR="002B425C" w:rsidRPr="00FF5F12" w:rsidRDefault="002B425C" w:rsidP="00567543">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p>
        </w:tc>
        <w:tc>
          <w:tcPr>
            <w:tcW w:w="521" w:type="dxa"/>
            <w:shd w:val="clear" w:color="auto" w:fill="auto"/>
            <w:vAlign w:val="center"/>
          </w:tcPr>
          <w:p w14:paraId="53BEC592" w14:textId="4644F32C" w:rsidR="002B425C" w:rsidRPr="00FF5F12" w:rsidRDefault="002B425C" w:rsidP="00567543">
            <w:pPr>
              <w:rPr>
                <w:b/>
                <w:sz w:val="20"/>
                <w:szCs w:val="20"/>
              </w:rPr>
            </w:pPr>
            <w:r w:rsidRPr="00FF5F12">
              <w:rPr>
                <w:b/>
                <w:sz w:val="20"/>
                <w:szCs w:val="20"/>
              </w:rPr>
              <w:t>066</w:t>
            </w:r>
          </w:p>
        </w:tc>
        <w:tc>
          <w:tcPr>
            <w:tcW w:w="1860" w:type="dxa"/>
            <w:shd w:val="clear" w:color="auto" w:fill="FFFFCC"/>
            <w:vAlign w:val="center"/>
          </w:tcPr>
          <w:p w14:paraId="54304460" w14:textId="7D27C173"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5ABBF728" w14:textId="192776AC"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33766C3D" w14:textId="10A0EA17" w:rsidR="002B425C" w:rsidRPr="00FF5F12" w:rsidRDefault="006B5C65" w:rsidP="00567543">
            <w:pPr>
              <w:jc w:val="center"/>
              <w:rPr>
                <w:sz w:val="20"/>
                <w:szCs w:val="20"/>
              </w:rPr>
            </w:pPr>
            <w:r w:rsidRPr="00FF5F12">
              <w:rPr>
                <w:sz w:val="20"/>
                <w:szCs w:val="20"/>
              </w:rPr>
              <w:t>d(2) / e(2)</w:t>
            </w:r>
          </w:p>
        </w:tc>
        <w:tc>
          <w:tcPr>
            <w:tcW w:w="1829" w:type="dxa"/>
            <w:shd w:val="clear" w:color="auto" w:fill="E2EFD9" w:themeFill="accent6" w:themeFillTint="33"/>
            <w:vAlign w:val="center"/>
          </w:tcPr>
          <w:p w14:paraId="7805A307" w14:textId="546EBA5D" w:rsidR="002B425C" w:rsidRPr="00FF5F12" w:rsidRDefault="002B425C" w:rsidP="00567543">
            <w:pPr>
              <w:jc w:val="center"/>
              <w:rPr>
                <w:sz w:val="20"/>
                <w:szCs w:val="20"/>
              </w:rPr>
            </w:pPr>
            <w:r w:rsidRPr="00FF5F12">
              <w:rPr>
                <w:i/>
                <w:sz w:val="20"/>
                <w:szCs w:val="20"/>
              </w:rPr>
              <w:t>c(2) + f(2) *</w:t>
            </w:r>
            <w:r w:rsidR="007C3008" w:rsidRPr="00FF5F12">
              <w:rPr>
                <w:i/>
                <w:sz w:val="20"/>
                <w:szCs w:val="20"/>
              </w:rPr>
              <w:t>d</w:t>
            </w:r>
            <w:r w:rsidRPr="00FF5F12">
              <w:rPr>
                <w:i/>
                <w:sz w:val="20"/>
                <w:szCs w:val="20"/>
              </w:rPr>
              <w:t>(3)</w:t>
            </w:r>
          </w:p>
        </w:tc>
        <w:tc>
          <w:tcPr>
            <w:tcW w:w="2378" w:type="dxa"/>
            <w:shd w:val="clear" w:color="auto" w:fill="DEEAF6" w:themeFill="accent1" w:themeFillTint="33"/>
            <w:vAlign w:val="center"/>
          </w:tcPr>
          <w:p w14:paraId="0B4C3A28" w14:textId="679BD347" w:rsidR="002B425C" w:rsidRPr="00FF5F12" w:rsidRDefault="009D3CB0" w:rsidP="00567543">
            <w:pPr>
              <w:jc w:val="center"/>
              <w:rPr>
                <w:sz w:val="20"/>
                <w:szCs w:val="20"/>
              </w:rPr>
            </w:pPr>
            <w:r w:rsidRPr="00FF5F12">
              <w:rPr>
                <w:sz w:val="20"/>
                <w:szCs w:val="20"/>
              </w:rPr>
              <w:t>....</w:t>
            </w:r>
          </w:p>
        </w:tc>
      </w:tr>
      <w:tr w:rsidR="009D3CB0" w:rsidRPr="00FF5F12" w14:paraId="39DAD6F1" w14:textId="77777777" w:rsidTr="00C336D6">
        <w:trPr>
          <w:jc w:val="center"/>
        </w:trPr>
        <w:tc>
          <w:tcPr>
            <w:tcW w:w="549" w:type="dxa"/>
            <w:shd w:val="clear" w:color="auto" w:fill="F2F2F2" w:themeFill="background1" w:themeFillShade="F2"/>
            <w:vAlign w:val="center"/>
          </w:tcPr>
          <w:p w14:paraId="2A67BCA5" w14:textId="742DFA5A" w:rsidR="002B425C" w:rsidRPr="00FF5F12" w:rsidRDefault="0041525D" w:rsidP="00567543">
            <w:pPr>
              <w:jc w:val="center"/>
              <w:rPr>
                <w:b/>
                <w:sz w:val="20"/>
                <w:szCs w:val="20"/>
              </w:rPr>
            </w:pPr>
            <w:r w:rsidRPr="00FF5F12">
              <w:rPr>
                <w:rFonts w:ascii="Calibri" w:hAnsi="Calibri" w:cs="Calibri"/>
                <w:color w:val="000000"/>
                <w:sz w:val="20"/>
                <w:szCs w:val="20"/>
              </w:rPr>
              <w:t>(</w:t>
            </w:r>
            <w:r w:rsidR="002B425C" w:rsidRPr="00FF5F12">
              <w:rPr>
                <w:rFonts w:ascii="Calibri" w:hAnsi="Calibri" w:cs="Calibri"/>
                <w:color w:val="000000"/>
                <w:sz w:val="20"/>
                <w:szCs w:val="20"/>
              </w:rPr>
              <w:t>e</w:t>
            </w:r>
            <w:r w:rsidRPr="00FF5F12">
              <w:rPr>
                <w:rFonts w:ascii="Calibri" w:hAnsi="Calibri" w:cs="Calibri"/>
                <w:color w:val="000000"/>
                <w:sz w:val="20"/>
                <w:szCs w:val="20"/>
              </w:rPr>
              <w:t>)</w:t>
            </w:r>
          </w:p>
        </w:tc>
        <w:tc>
          <w:tcPr>
            <w:tcW w:w="3732" w:type="dxa"/>
            <w:gridSpan w:val="2"/>
            <w:shd w:val="clear" w:color="auto" w:fill="F2F2F2" w:themeFill="background1" w:themeFillShade="F2"/>
            <w:vAlign w:val="center"/>
          </w:tcPr>
          <w:p w14:paraId="388AFDF7" w14:textId="420B4BDA" w:rsidR="00DB5E47" w:rsidRPr="00FF5F12" w:rsidRDefault="002B425C" w:rsidP="00567543">
            <w:pPr>
              <w:rPr>
                <w:rFonts w:ascii="Calibri" w:hAnsi="Calibri" w:cs="Calibri"/>
                <w:color w:val="000000"/>
                <w:sz w:val="20"/>
                <w:szCs w:val="20"/>
              </w:rPr>
            </w:pPr>
            <w:r w:rsidRPr="00FF5F12">
              <w:rPr>
                <w:rFonts w:ascii="Calibri" w:hAnsi="Calibri" w:cs="Calibri"/>
                <w:b/>
                <w:color w:val="000000"/>
                <w:sz w:val="20"/>
                <w:szCs w:val="20"/>
              </w:rPr>
              <w:t>Total investitie de baza</w:t>
            </w:r>
            <w:r w:rsidRPr="00FF5F12">
              <w:rPr>
                <w:rFonts w:ascii="Calibri" w:hAnsi="Calibri" w:cs="Calibri"/>
                <w:color w:val="000000"/>
                <w:sz w:val="20"/>
                <w:szCs w:val="20"/>
              </w:rPr>
              <w:t xml:space="preserve"> </w:t>
            </w:r>
            <w:r w:rsidR="00F836BA" w:rsidRPr="00FF5F12">
              <w:rPr>
                <w:rFonts w:ascii="Calibri" w:hAnsi="Calibri" w:cs="Calibri"/>
                <w:color w:val="000000"/>
                <w:sz w:val="20"/>
                <w:szCs w:val="20"/>
              </w:rPr>
              <w:t>cap 4</w:t>
            </w:r>
            <w:r w:rsidR="0041525D" w:rsidRPr="00FF5F12">
              <w:rPr>
                <w:rFonts w:ascii="Calibri" w:hAnsi="Calibri" w:cs="Calibri"/>
                <w:color w:val="000000"/>
                <w:sz w:val="20"/>
                <w:szCs w:val="20"/>
              </w:rPr>
              <w:t xml:space="preserve"> </w:t>
            </w:r>
            <w:r w:rsidR="00DB5E47" w:rsidRPr="00FF5F12">
              <w:rPr>
                <w:rFonts w:ascii="Calibri" w:hAnsi="Calibri" w:cs="Calibri"/>
                <w:color w:val="000000"/>
                <w:sz w:val="20"/>
                <w:szCs w:val="20"/>
              </w:rPr>
              <w:t>(inclusiv cap.</w:t>
            </w:r>
            <w:r w:rsidR="0041525D" w:rsidRPr="00FF5F12">
              <w:rPr>
                <w:rFonts w:ascii="Calibri" w:hAnsi="Calibri" w:cs="Calibri"/>
                <w:color w:val="000000"/>
                <w:sz w:val="20"/>
                <w:szCs w:val="20"/>
              </w:rPr>
              <w:t xml:space="preserve"> 1 + 2 din</w:t>
            </w:r>
            <w:r w:rsidR="00F836BA" w:rsidRPr="00FF5F12">
              <w:rPr>
                <w:rFonts w:ascii="Calibri" w:hAnsi="Calibri" w:cs="Calibri"/>
                <w:color w:val="000000"/>
                <w:sz w:val="20"/>
                <w:szCs w:val="20"/>
              </w:rPr>
              <w:t xml:space="preserve"> </w:t>
            </w:r>
            <w:r w:rsidR="00DB5E47" w:rsidRPr="00FF5F12">
              <w:rPr>
                <w:rFonts w:ascii="Calibri" w:hAnsi="Calibri" w:cs="Calibri"/>
                <w:color w:val="000000"/>
                <w:sz w:val="20"/>
                <w:szCs w:val="20"/>
              </w:rPr>
              <w:t>DG</w:t>
            </w:r>
            <w:r w:rsidR="00F836BA" w:rsidRPr="00FF5F12">
              <w:rPr>
                <w:rFonts w:ascii="Calibri" w:hAnsi="Calibri" w:cs="Calibri"/>
                <w:color w:val="000000"/>
                <w:sz w:val="20"/>
                <w:szCs w:val="20"/>
              </w:rPr>
              <w:t xml:space="preserve">) </w:t>
            </w:r>
          </w:p>
          <w:p w14:paraId="3054576A" w14:textId="473DC7D8" w:rsidR="002B425C" w:rsidRPr="00FF5F12" w:rsidRDefault="002B425C" w:rsidP="00567543">
            <w:pPr>
              <w:jc w:val="center"/>
              <w:rPr>
                <w:i/>
                <w:sz w:val="20"/>
                <w:szCs w:val="20"/>
              </w:rPr>
            </w:pPr>
            <w:r w:rsidRPr="00FF5F12">
              <w:rPr>
                <w:rFonts w:ascii="Calibri" w:hAnsi="Calibri" w:cs="Calibri"/>
                <w:i/>
                <w:color w:val="000000"/>
                <w:sz w:val="20"/>
                <w:szCs w:val="20"/>
              </w:rPr>
              <w:t>(a</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b</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c</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d)</w:t>
            </w:r>
            <w:r w:rsidR="001828F8" w:rsidRPr="00FF5F12">
              <w:rPr>
                <w:rFonts w:ascii="Calibri" w:hAnsi="Calibri" w:cs="Calibri"/>
                <w:i/>
                <w:color w:val="000000"/>
                <w:sz w:val="20"/>
                <w:szCs w:val="20"/>
              </w:rPr>
              <w:t>*</w:t>
            </w:r>
          </w:p>
        </w:tc>
        <w:tc>
          <w:tcPr>
            <w:tcW w:w="1860" w:type="dxa"/>
            <w:shd w:val="clear" w:color="auto" w:fill="F2F2F2" w:themeFill="background1" w:themeFillShade="F2"/>
            <w:vAlign w:val="center"/>
          </w:tcPr>
          <w:p w14:paraId="36231645" w14:textId="057B3FF6" w:rsidR="002B425C" w:rsidRPr="00FF5F12" w:rsidRDefault="009D3CB0" w:rsidP="00567543">
            <w:pPr>
              <w:jc w:val="center"/>
              <w:rPr>
                <w:sz w:val="20"/>
                <w:szCs w:val="20"/>
              </w:rPr>
            </w:pPr>
            <w:r w:rsidRPr="00FF5F12">
              <w:rPr>
                <w:sz w:val="20"/>
                <w:szCs w:val="20"/>
              </w:rPr>
              <w:t>....</w:t>
            </w:r>
          </w:p>
        </w:tc>
        <w:tc>
          <w:tcPr>
            <w:tcW w:w="1084" w:type="dxa"/>
            <w:shd w:val="clear" w:color="auto" w:fill="F2F2F2" w:themeFill="background1" w:themeFillShade="F2"/>
            <w:vAlign w:val="center"/>
          </w:tcPr>
          <w:p w14:paraId="7B1A1799" w14:textId="64518034" w:rsidR="002B425C" w:rsidRPr="00FF5F12" w:rsidRDefault="009D3CB0" w:rsidP="00567543">
            <w:pPr>
              <w:jc w:val="center"/>
              <w:rPr>
                <w:sz w:val="20"/>
                <w:szCs w:val="20"/>
              </w:rPr>
            </w:pPr>
            <w:r w:rsidRPr="00FF5F12">
              <w:rPr>
                <w:sz w:val="20"/>
                <w:szCs w:val="20"/>
              </w:rPr>
              <w:t>.....</w:t>
            </w:r>
          </w:p>
        </w:tc>
        <w:tc>
          <w:tcPr>
            <w:tcW w:w="2423" w:type="dxa"/>
            <w:shd w:val="clear" w:color="auto" w:fill="F2F2F2" w:themeFill="background1" w:themeFillShade="F2"/>
            <w:vAlign w:val="center"/>
          </w:tcPr>
          <w:p w14:paraId="1F74E3AD" w14:textId="433B00D0" w:rsidR="002B425C" w:rsidRPr="00FF5F12" w:rsidRDefault="002B425C" w:rsidP="00567543">
            <w:pPr>
              <w:jc w:val="center"/>
              <w:rPr>
                <w:sz w:val="20"/>
                <w:szCs w:val="20"/>
              </w:rPr>
            </w:pPr>
            <w:r w:rsidRPr="00FF5F12">
              <w:rPr>
                <w:b/>
                <w:sz w:val="20"/>
                <w:szCs w:val="20"/>
              </w:rPr>
              <w:t>100%</w:t>
            </w:r>
          </w:p>
        </w:tc>
        <w:tc>
          <w:tcPr>
            <w:tcW w:w="1829" w:type="dxa"/>
            <w:shd w:val="clear" w:color="auto" w:fill="FFF2CC" w:themeFill="accent4" w:themeFillTint="33"/>
            <w:vAlign w:val="center"/>
          </w:tcPr>
          <w:p w14:paraId="3308542D" w14:textId="29FA7BEF" w:rsidR="002B425C" w:rsidRPr="00FF5F12" w:rsidRDefault="009D3CB0" w:rsidP="00567543">
            <w:pPr>
              <w:jc w:val="center"/>
              <w:rPr>
                <w:sz w:val="20"/>
                <w:szCs w:val="20"/>
              </w:rPr>
            </w:pPr>
            <w:r w:rsidRPr="00FF5F12">
              <w:rPr>
                <w:sz w:val="20"/>
                <w:szCs w:val="20"/>
              </w:rPr>
              <w:t>....</w:t>
            </w:r>
          </w:p>
        </w:tc>
        <w:tc>
          <w:tcPr>
            <w:tcW w:w="2378" w:type="dxa"/>
            <w:shd w:val="thinDiagCross" w:color="auto" w:fill="auto"/>
            <w:vAlign w:val="center"/>
          </w:tcPr>
          <w:p w14:paraId="6192051B" w14:textId="5F0EA844" w:rsidR="002B425C" w:rsidRPr="00FF5F12" w:rsidRDefault="002B425C" w:rsidP="00567543">
            <w:pPr>
              <w:jc w:val="center"/>
              <w:rPr>
                <w:b/>
                <w:sz w:val="20"/>
                <w:szCs w:val="20"/>
              </w:rPr>
            </w:pPr>
          </w:p>
        </w:tc>
      </w:tr>
      <w:tr w:rsidR="009D3CB0" w:rsidRPr="00FF5F12" w14:paraId="08114478" w14:textId="77777777" w:rsidTr="00C336D6">
        <w:trPr>
          <w:jc w:val="center"/>
        </w:trPr>
        <w:tc>
          <w:tcPr>
            <w:tcW w:w="549" w:type="dxa"/>
            <w:shd w:val="clear" w:color="auto" w:fill="auto"/>
            <w:vAlign w:val="center"/>
          </w:tcPr>
          <w:p w14:paraId="0B53B659" w14:textId="0FC5379E" w:rsidR="002B425C" w:rsidRPr="00FF5F12" w:rsidRDefault="0041525D" w:rsidP="00567543">
            <w:pPr>
              <w:jc w:val="center"/>
              <w:rPr>
                <w:rFonts w:ascii="Calibri" w:hAnsi="Calibri" w:cs="Calibri"/>
                <w:color w:val="000000"/>
                <w:sz w:val="20"/>
                <w:szCs w:val="20"/>
              </w:rPr>
            </w:pPr>
            <w:r w:rsidRPr="00FF5F12">
              <w:rPr>
                <w:sz w:val="20"/>
                <w:szCs w:val="20"/>
              </w:rPr>
              <w:t>(</w:t>
            </w:r>
            <w:r w:rsidR="002B425C" w:rsidRPr="00FF5F12">
              <w:rPr>
                <w:sz w:val="20"/>
                <w:szCs w:val="20"/>
              </w:rPr>
              <w:t>f</w:t>
            </w:r>
            <w:r w:rsidRPr="00FF5F12">
              <w:rPr>
                <w:sz w:val="20"/>
                <w:szCs w:val="20"/>
              </w:rPr>
              <w:t>)</w:t>
            </w:r>
          </w:p>
        </w:tc>
        <w:tc>
          <w:tcPr>
            <w:tcW w:w="3732" w:type="dxa"/>
            <w:gridSpan w:val="2"/>
            <w:shd w:val="clear" w:color="auto" w:fill="auto"/>
            <w:vAlign w:val="center"/>
          </w:tcPr>
          <w:p w14:paraId="305D18CF" w14:textId="77777777" w:rsidR="00DB5E47" w:rsidRPr="00FF5F12" w:rsidRDefault="002B425C" w:rsidP="00567543">
            <w:pPr>
              <w:rPr>
                <w:rFonts w:ascii="Calibri" w:hAnsi="Calibri" w:cs="Calibri"/>
                <w:color w:val="000000"/>
                <w:sz w:val="20"/>
                <w:szCs w:val="20"/>
              </w:rPr>
            </w:pPr>
            <w:r w:rsidRPr="00FF5F12">
              <w:rPr>
                <w:rFonts w:ascii="Calibri" w:hAnsi="Calibri" w:cs="Calibri"/>
                <w:color w:val="000000"/>
                <w:sz w:val="20"/>
                <w:szCs w:val="20"/>
              </w:rPr>
              <w:t>Inchiderea de DG</w:t>
            </w:r>
            <w:r w:rsidR="00F836BA" w:rsidRPr="00FF5F12">
              <w:rPr>
                <w:rFonts w:ascii="Calibri" w:hAnsi="Calibri" w:cs="Calibri"/>
                <w:color w:val="000000"/>
                <w:sz w:val="20"/>
                <w:szCs w:val="20"/>
              </w:rPr>
              <w:t xml:space="preserve"> </w:t>
            </w:r>
          </w:p>
          <w:p w14:paraId="090BA274" w14:textId="597DDF44" w:rsidR="002B425C" w:rsidRPr="00FF5F12" w:rsidRDefault="00F836BA" w:rsidP="00567543">
            <w:pPr>
              <w:rPr>
                <w:rFonts w:ascii="Calibri" w:hAnsi="Calibri" w:cs="Calibri"/>
                <w:color w:val="000000"/>
                <w:sz w:val="20"/>
                <w:szCs w:val="20"/>
              </w:rPr>
            </w:pPr>
            <w:r w:rsidRPr="00FF5F12">
              <w:rPr>
                <w:rFonts w:ascii="Calibri" w:hAnsi="Calibri" w:cs="Calibri"/>
                <w:color w:val="000000"/>
                <w:sz w:val="20"/>
                <w:szCs w:val="20"/>
              </w:rPr>
              <w:t>(cap +3+5+6</w:t>
            </w:r>
            <w:r w:rsidR="00DB5E47" w:rsidRPr="00FF5F12">
              <w:rPr>
                <w:rFonts w:ascii="Calibri" w:hAnsi="Calibri" w:cs="Calibri"/>
                <w:color w:val="000000"/>
                <w:sz w:val="20"/>
                <w:szCs w:val="20"/>
              </w:rPr>
              <w:t xml:space="preserve"> + 7</w:t>
            </w:r>
            <w:r w:rsidRPr="00FF5F12">
              <w:rPr>
                <w:rFonts w:ascii="Calibri" w:hAnsi="Calibri" w:cs="Calibri"/>
                <w:color w:val="000000"/>
                <w:sz w:val="20"/>
                <w:szCs w:val="20"/>
              </w:rPr>
              <w:t xml:space="preserve"> din </w:t>
            </w:r>
            <w:r w:rsidR="00DB5E47" w:rsidRPr="00FF5F12">
              <w:rPr>
                <w:rFonts w:ascii="Calibri" w:hAnsi="Calibri" w:cs="Calibri"/>
                <w:color w:val="000000"/>
                <w:sz w:val="20"/>
                <w:szCs w:val="20"/>
              </w:rPr>
              <w:t>DG</w:t>
            </w:r>
            <w:r w:rsidRPr="00FF5F12">
              <w:rPr>
                <w:rFonts w:ascii="Calibri" w:hAnsi="Calibri" w:cs="Calibri"/>
                <w:color w:val="000000"/>
                <w:sz w:val="20"/>
                <w:szCs w:val="20"/>
              </w:rPr>
              <w:t>)</w:t>
            </w:r>
          </w:p>
        </w:tc>
        <w:tc>
          <w:tcPr>
            <w:tcW w:w="1860" w:type="dxa"/>
            <w:shd w:val="clear" w:color="auto" w:fill="auto"/>
            <w:vAlign w:val="center"/>
          </w:tcPr>
          <w:p w14:paraId="1E63F4DD" w14:textId="37C51BB7" w:rsidR="002B425C" w:rsidRPr="00FF5F12" w:rsidRDefault="009D3CB0" w:rsidP="00567543">
            <w:pPr>
              <w:jc w:val="center"/>
              <w:rPr>
                <w:sz w:val="20"/>
                <w:szCs w:val="20"/>
              </w:rPr>
            </w:pPr>
            <w:r w:rsidRPr="00FF5F12">
              <w:rPr>
                <w:sz w:val="20"/>
                <w:szCs w:val="20"/>
              </w:rPr>
              <w:t>....</w:t>
            </w:r>
          </w:p>
        </w:tc>
        <w:tc>
          <w:tcPr>
            <w:tcW w:w="1084" w:type="dxa"/>
            <w:shd w:val="clear" w:color="auto" w:fill="E2EFD9" w:themeFill="accent6" w:themeFillTint="33"/>
            <w:vAlign w:val="center"/>
          </w:tcPr>
          <w:p w14:paraId="7BB58904" w14:textId="75D9396D" w:rsidR="002B425C" w:rsidRPr="00FF5F12" w:rsidRDefault="009D3CB0" w:rsidP="00567543">
            <w:pPr>
              <w:jc w:val="center"/>
              <w:rPr>
                <w:sz w:val="20"/>
                <w:szCs w:val="20"/>
              </w:rPr>
            </w:pPr>
            <w:r w:rsidRPr="00FF5F12">
              <w:rPr>
                <w:sz w:val="20"/>
                <w:szCs w:val="20"/>
              </w:rPr>
              <w:t>.....</w:t>
            </w:r>
          </w:p>
        </w:tc>
        <w:tc>
          <w:tcPr>
            <w:tcW w:w="2423" w:type="dxa"/>
            <w:shd w:val="thinDiagCross" w:color="auto" w:fill="auto"/>
            <w:vAlign w:val="center"/>
          </w:tcPr>
          <w:p w14:paraId="0F2D5D9A" w14:textId="77777777" w:rsidR="002B425C" w:rsidRPr="00FF5F12" w:rsidRDefault="002B425C" w:rsidP="00567543">
            <w:pPr>
              <w:rPr>
                <w:sz w:val="20"/>
                <w:szCs w:val="20"/>
              </w:rPr>
            </w:pPr>
          </w:p>
        </w:tc>
        <w:tc>
          <w:tcPr>
            <w:tcW w:w="1829" w:type="dxa"/>
            <w:shd w:val="thinDiagCross" w:color="auto" w:fill="auto"/>
            <w:vAlign w:val="center"/>
          </w:tcPr>
          <w:p w14:paraId="7E564A45" w14:textId="624F16DF" w:rsidR="002B425C" w:rsidRPr="00FF5F12" w:rsidRDefault="002B425C" w:rsidP="00567543">
            <w:pPr>
              <w:rPr>
                <w:sz w:val="20"/>
                <w:szCs w:val="20"/>
              </w:rPr>
            </w:pPr>
          </w:p>
        </w:tc>
        <w:tc>
          <w:tcPr>
            <w:tcW w:w="2378" w:type="dxa"/>
            <w:shd w:val="thinDiagCross" w:color="auto" w:fill="auto"/>
            <w:vAlign w:val="center"/>
          </w:tcPr>
          <w:p w14:paraId="4F6C47F4" w14:textId="77777777" w:rsidR="002B425C" w:rsidRPr="00FF5F12" w:rsidRDefault="002B425C" w:rsidP="00567543">
            <w:pPr>
              <w:jc w:val="center"/>
              <w:rPr>
                <w:b/>
                <w:sz w:val="20"/>
                <w:szCs w:val="20"/>
              </w:rPr>
            </w:pPr>
          </w:p>
        </w:tc>
      </w:tr>
      <w:tr w:rsidR="009D3CB0" w:rsidRPr="00FF5F12" w14:paraId="7EAABA47" w14:textId="77777777" w:rsidTr="00C336D6">
        <w:trPr>
          <w:jc w:val="center"/>
        </w:trPr>
        <w:tc>
          <w:tcPr>
            <w:tcW w:w="549" w:type="dxa"/>
            <w:shd w:val="clear" w:color="auto" w:fill="F2F2F2" w:themeFill="background1" w:themeFillShade="F2"/>
            <w:vAlign w:val="center"/>
          </w:tcPr>
          <w:p w14:paraId="304E0D42" w14:textId="6431F9DC" w:rsidR="002B425C" w:rsidRPr="00FF5F12" w:rsidRDefault="0041525D" w:rsidP="00567543">
            <w:pPr>
              <w:jc w:val="center"/>
              <w:rPr>
                <w:sz w:val="20"/>
                <w:szCs w:val="20"/>
              </w:rPr>
            </w:pPr>
            <w:r w:rsidRPr="00FF5F12">
              <w:rPr>
                <w:sz w:val="20"/>
                <w:szCs w:val="20"/>
              </w:rPr>
              <w:t>(</w:t>
            </w:r>
            <w:r w:rsidR="002B425C" w:rsidRPr="00FF5F12">
              <w:rPr>
                <w:sz w:val="20"/>
                <w:szCs w:val="20"/>
              </w:rPr>
              <w:t>g</w:t>
            </w:r>
            <w:r w:rsidRPr="00FF5F12">
              <w:rPr>
                <w:sz w:val="20"/>
                <w:szCs w:val="20"/>
              </w:rPr>
              <w:t>)</w:t>
            </w:r>
          </w:p>
        </w:tc>
        <w:tc>
          <w:tcPr>
            <w:tcW w:w="3732" w:type="dxa"/>
            <w:gridSpan w:val="2"/>
            <w:shd w:val="clear" w:color="auto" w:fill="F2F2F2" w:themeFill="background1" w:themeFillShade="F2"/>
            <w:vAlign w:val="center"/>
          </w:tcPr>
          <w:p w14:paraId="38BC6232" w14:textId="77777777" w:rsidR="00DB5E47" w:rsidRPr="00FF5F12" w:rsidRDefault="002B425C" w:rsidP="00567543">
            <w:pPr>
              <w:jc w:val="center"/>
              <w:rPr>
                <w:rFonts w:ascii="Calibri" w:hAnsi="Calibri" w:cs="Calibri"/>
                <w:b/>
                <w:bCs/>
                <w:color w:val="000000"/>
                <w:sz w:val="20"/>
                <w:szCs w:val="20"/>
              </w:rPr>
            </w:pPr>
            <w:r w:rsidRPr="00FF5F12">
              <w:rPr>
                <w:rFonts w:ascii="Calibri" w:hAnsi="Calibri" w:cs="Calibri"/>
                <w:b/>
                <w:bCs/>
                <w:color w:val="000000"/>
                <w:sz w:val="20"/>
                <w:szCs w:val="20"/>
              </w:rPr>
              <w:t>TOTAL DG</w:t>
            </w:r>
            <w:r w:rsidRPr="00FF5F12">
              <w:rPr>
                <w:rStyle w:val="FootnoteReference"/>
                <w:rFonts w:ascii="Calibri" w:hAnsi="Calibri" w:cs="Calibri"/>
                <w:b/>
                <w:bCs/>
                <w:color w:val="000000"/>
                <w:sz w:val="20"/>
                <w:szCs w:val="20"/>
              </w:rPr>
              <w:footnoteReference w:id="3"/>
            </w:r>
            <w:r w:rsidRPr="00FF5F12">
              <w:rPr>
                <w:rFonts w:ascii="Calibri" w:hAnsi="Calibri" w:cs="Calibri"/>
                <w:b/>
                <w:bCs/>
                <w:color w:val="000000"/>
                <w:sz w:val="20"/>
                <w:szCs w:val="20"/>
              </w:rPr>
              <w:t xml:space="preserve"> </w:t>
            </w:r>
          </w:p>
          <w:p w14:paraId="72132665" w14:textId="2E0FDDD9" w:rsidR="002B425C" w:rsidRPr="00FF5F12" w:rsidRDefault="002B425C" w:rsidP="00567543">
            <w:pPr>
              <w:jc w:val="center"/>
              <w:rPr>
                <w:sz w:val="20"/>
                <w:szCs w:val="20"/>
              </w:rPr>
            </w:pPr>
            <w:r w:rsidRPr="00FF5F12">
              <w:rPr>
                <w:rFonts w:ascii="Calibri" w:hAnsi="Calibri" w:cs="Calibri"/>
                <w:color w:val="000000"/>
                <w:sz w:val="20"/>
                <w:szCs w:val="20"/>
              </w:rPr>
              <w:t>(e+f)</w:t>
            </w:r>
          </w:p>
        </w:tc>
        <w:tc>
          <w:tcPr>
            <w:tcW w:w="1860" w:type="dxa"/>
            <w:shd w:val="clear" w:color="auto" w:fill="F2F2F2" w:themeFill="background1" w:themeFillShade="F2"/>
            <w:vAlign w:val="center"/>
          </w:tcPr>
          <w:p w14:paraId="63B4D758" w14:textId="391A9A00" w:rsidR="002B425C" w:rsidRPr="00FF5F12" w:rsidRDefault="009D3CB0" w:rsidP="00567543">
            <w:pPr>
              <w:jc w:val="center"/>
              <w:rPr>
                <w:sz w:val="20"/>
                <w:szCs w:val="20"/>
              </w:rPr>
            </w:pPr>
            <w:r w:rsidRPr="00FF5F12">
              <w:rPr>
                <w:sz w:val="20"/>
                <w:szCs w:val="20"/>
              </w:rPr>
              <w:t>....</w:t>
            </w:r>
          </w:p>
        </w:tc>
        <w:tc>
          <w:tcPr>
            <w:tcW w:w="1084" w:type="dxa"/>
            <w:shd w:val="clear" w:color="auto" w:fill="FFF2CC" w:themeFill="accent4" w:themeFillTint="33"/>
            <w:vAlign w:val="center"/>
          </w:tcPr>
          <w:p w14:paraId="2BB6360B" w14:textId="297CF047" w:rsidR="002B425C" w:rsidRPr="00FF5F12" w:rsidRDefault="009D3CB0" w:rsidP="00567543">
            <w:pPr>
              <w:jc w:val="center"/>
              <w:rPr>
                <w:sz w:val="20"/>
                <w:szCs w:val="20"/>
              </w:rPr>
            </w:pPr>
            <w:r w:rsidRPr="00FF5F12">
              <w:rPr>
                <w:sz w:val="20"/>
                <w:szCs w:val="20"/>
              </w:rPr>
              <w:t>.....</w:t>
            </w:r>
          </w:p>
        </w:tc>
        <w:tc>
          <w:tcPr>
            <w:tcW w:w="2423" w:type="dxa"/>
            <w:shd w:val="thinDiagCross" w:color="auto" w:fill="auto"/>
            <w:vAlign w:val="center"/>
          </w:tcPr>
          <w:p w14:paraId="1590A702" w14:textId="77777777" w:rsidR="002B425C" w:rsidRPr="00FF5F12" w:rsidRDefault="002B425C" w:rsidP="00567543">
            <w:pPr>
              <w:rPr>
                <w:sz w:val="20"/>
                <w:szCs w:val="20"/>
              </w:rPr>
            </w:pPr>
          </w:p>
        </w:tc>
        <w:tc>
          <w:tcPr>
            <w:tcW w:w="1829" w:type="dxa"/>
            <w:shd w:val="thinDiagCross" w:color="auto" w:fill="auto"/>
            <w:vAlign w:val="center"/>
          </w:tcPr>
          <w:p w14:paraId="08440D21" w14:textId="5A6CA8B2" w:rsidR="002B425C" w:rsidRPr="00FF5F12" w:rsidRDefault="002B425C" w:rsidP="00567543">
            <w:pPr>
              <w:rPr>
                <w:sz w:val="20"/>
                <w:szCs w:val="20"/>
              </w:rPr>
            </w:pPr>
          </w:p>
        </w:tc>
        <w:tc>
          <w:tcPr>
            <w:tcW w:w="2378" w:type="dxa"/>
            <w:shd w:val="clear" w:color="auto" w:fill="DEEAF6" w:themeFill="accent1" w:themeFillTint="33"/>
            <w:vAlign w:val="center"/>
          </w:tcPr>
          <w:p w14:paraId="35B86941" w14:textId="1FC51AA4" w:rsidR="002B425C" w:rsidRPr="00FF5F12" w:rsidRDefault="009D3CB0" w:rsidP="00567543">
            <w:pPr>
              <w:jc w:val="center"/>
              <w:rPr>
                <w:b/>
                <w:sz w:val="20"/>
                <w:szCs w:val="20"/>
              </w:rPr>
            </w:pPr>
            <w:r w:rsidRPr="00FF5F12">
              <w:rPr>
                <w:b/>
                <w:sz w:val="20"/>
                <w:szCs w:val="20"/>
              </w:rPr>
              <w:t>....</w:t>
            </w:r>
          </w:p>
        </w:tc>
      </w:tr>
    </w:tbl>
    <w:p w14:paraId="1667E738" w14:textId="087809E2" w:rsidR="00B85268" w:rsidRPr="00FF5F12" w:rsidRDefault="001828F8" w:rsidP="003476B3">
      <w:pPr>
        <w:jc w:val="both"/>
        <w:rPr>
          <w:i/>
        </w:rPr>
      </w:pPr>
      <w:r w:rsidRPr="00FF5F12">
        <w:rPr>
          <w:i/>
        </w:rPr>
        <w:t>*</w:t>
      </w:r>
      <w:r w:rsidR="00DB5E47" w:rsidRPr="00FF5F12">
        <w:rPr>
          <w:i/>
        </w:rPr>
        <w:t>totalurile de pe linia (e)</w:t>
      </w:r>
      <w:r w:rsidRPr="00FF5F12">
        <w:rPr>
          <w:i/>
        </w:rPr>
        <w:t xml:space="preserve"> </w:t>
      </w:r>
      <w:r w:rsidR="00DB5E47" w:rsidRPr="00FF5F12">
        <w:rPr>
          <w:i/>
        </w:rPr>
        <w:t>coloanele (1) / (2)</w:t>
      </w:r>
      <w:r w:rsidRPr="00FF5F12">
        <w:rPr>
          <w:i/>
        </w:rPr>
        <w:t xml:space="preserve"> </w:t>
      </w:r>
      <w:r w:rsidR="00DB5E47" w:rsidRPr="00FF5F12">
        <w:rPr>
          <w:i/>
        </w:rPr>
        <w:t>=</w:t>
      </w:r>
      <w:r w:rsidRPr="00FF5F12">
        <w:rPr>
          <w:i/>
        </w:rPr>
        <w:t xml:space="preserve"> Col 7</w:t>
      </w:r>
      <w:r w:rsidR="00DB5E47" w:rsidRPr="00FF5F12">
        <w:rPr>
          <w:i/>
        </w:rPr>
        <w:t>/8</w:t>
      </w:r>
      <w:r w:rsidRPr="00FF5F12">
        <w:rPr>
          <w:i/>
        </w:rPr>
        <w:t xml:space="preserve"> din tab. A + Col 9</w:t>
      </w:r>
      <w:r w:rsidR="00DB5E47" w:rsidRPr="00FF5F12">
        <w:rPr>
          <w:i/>
        </w:rPr>
        <w:t>/10</w:t>
      </w:r>
      <w:r w:rsidRPr="00FF5F12">
        <w:rPr>
          <w:i/>
        </w:rPr>
        <w:t xml:space="preserve"> din tab. B1 + Col 5</w:t>
      </w:r>
      <w:r w:rsidR="00DB5E47" w:rsidRPr="00FF5F12">
        <w:rPr>
          <w:i/>
        </w:rPr>
        <w:t>/6</w:t>
      </w:r>
      <w:r w:rsidRPr="00FF5F12">
        <w:rPr>
          <w:i/>
        </w:rPr>
        <w:t xml:space="preserve"> din tab. B2 + Col 6</w:t>
      </w:r>
      <w:r w:rsidR="00DB5E47" w:rsidRPr="00FF5F12">
        <w:rPr>
          <w:i/>
        </w:rPr>
        <w:t>/7</w:t>
      </w:r>
      <w:r w:rsidRPr="00FF5F12">
        <w:rPr>
          <w:i/>
        </w:rPr>
        <w:t xml:space="preserve"> din tab. C + Col 9</w:t>
      </w:r>
      <w:r w:rsidR="00DB5E47" w:rsidRPr="00FF5F12">
        <w:rPr>
          <w:i/>
        </w:rPr>
        <w:t>/10</w:t>
      </w:r>
      <w:r w:rsidRPr="00FF5F12">
        <w:rPr>
          <w:i/>
        </w:rPr>
        <w:t xml:space="preserve"> din tab. D1 + Col 5</w:t>
      </w:r>
      <w:r w:rsidR="00DB5E47" w:rsidRPr="00FF5F12">
        <w:rPr>
          <w:i/>
        </w:rPr>
        <w:t>/6</w:t>
      </w:r>
      <w:r w:rsidRPr="00FF5F12">
        <w:rPr>
          <w:i/>
        </w:rPr>
        <w:t xml:space="preserve"> din tab. D2</w:t>
      </w:r>
    </w:p>
    <w:sectPr w:rsidR="00B85268" w:rsidRPr="00FF5F12" w:rsidSect="005C47A3">
      <w:footnotePr>
        <w:numRestart w:val="eachSect"/>
      </w:footnotePr>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A2489" w14:textId="77777777" w:rsidR="00BE4E0A" w:rsidRDefault="00BE4E0A" w:rsidP="00632136">
      <w:pPr>
        <w:spacing w:after="0" w:line="240" w:lineRule="auto"/>
      </w:pPr>
      <w:r>
        <w:separator/>
      </w:r>
    </w:p>
  </w:endnote>
  <w:endnote w:type="continuationSeparator" w:id="0">
    <w:p w14:paraId="61C02CAC" w14:textId="77777777" w:rsidR="00BE4E0A" w:rsidRDefault="00BE4E0A" w:rsidP="00632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F740" w14:textId="77777777" w:rsidR="002D6DBD" w:rsidRDefault="002D6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DA68" w14:textId="77777777" w:rsidR="002D6DBD" w:rsidRDefault="002D6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63D5" w14:textId="77777777" w:rsidR="002D6DBD" w:rsidRDefault="002D6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84F2" w14:textId="77777777" w:rsidR="00BE4E0A" w:rsidRDefault="00BE4E0A" w:rsidP="00632136">
      <w:pPr>
        <w:spacing w:after="0" w:line="240" w:lineRule="auto"/>
      </w:pPr>
      <w:r>
        <w:separator/>
      </w:r>
    </w:p>
  </w:footnote>
  <w:footnote w:type="continuationSeparator" w:id="0">
    <w:p w14:paraId="77B778B1" w14:textId="77777777" w:rsidR="00BE4E0A" w:rsidRDefault="00BE4E0A" w:rsidP="00632136">
      <w:pPr>
        <w:spacing w:after="0" w:line="240" w:lineRule="auto"/>
      </w:pPr>
      <w:r>
        <w:continuationSeparator/>
      </w:r>
    </w:p>
  </w:footnote>
  <w:footnote w:id="1">
    <w:p w14:paraId="5B5A4498" w14:textId="70311692" w:rsidR="00DE142A" w:rsidRPr="009D3CB0" w:rsidRDefault="00DE142A">
      <w:pPr>
        <w:pStyle w:val="FootnoteText"/>
        <w:rPr>
          <w:i/>
          <w:lang w:val="es-ES"/>
        </w:rPr>
      </w:pPr>
      <w:r>
        <w:rPr>
          <w:rStyle w:val="FootnoteReference"/>
        </w:rPr>
        <w:footnoteRef/>
      </w:r>
      <w:r w:rsidRPr="009D3CB0">
        <w:rPr>
          <w:lang w:val="es-ES"/>
        </w:rPr>
        <w:t xml:space="preserve"> </w:t>
      </w:r>
      <w:proofErr w:type="spellStart"/>
      <w:r w:rsidRPr="009D3CB0">
        <w:rPr>
          <w:i/>
          <w:lang w:val="es-ES"/>
        </w:rPr>
        <w:t>Criteriile</w:t>
      </w:r>
      <w:proofErr w:type="spellEnd"/>
      <w:r w:rsidRPr="009D3CB0">
        <w:rPr>
          <w:i/>
          <w:lang w:val="es-ES"/>
        </w:rPr>
        <w:t xml:space="preserve"> de </w:t>
      </w:r>
      <w:proofErr w:type="spellStart"/>
      <w:r w:rsidRPr="009D3CB0">
        <w:rPr>
          <w:i/>
          <w:lang w:val="es-ES"/>
        </w:rPr>
        <w:t>eficienta</w:t>
      </w:r>
      <w:proofErr w:type="spellEnd"/>
      <w:r w:rsidRPr="009D3CB0">
        <w:rPr>
          <w:i/>
          <w:lang w:val="es-ES"/>
        </w:rPr>
        <w:t xml:space="preserve"> sunt </w:t>
      </w:r>
      <w:proofErr w:type="spellStart"/>
      <w:r w:rsidRPr="009D3CB0">
        <w:rPr>
          <w:i/>
          <w:lang w:val="es-ES"/>
        </w:rPr>
        <w:t>detaliate</w:t>
      </w:r>
      <w:proofErr w:type="spellEnd"/>
      <w:r w:rsidRPr="009D3CB0">
        <w:rPr>
          <w:i/>
          <w:lang w:val="es-ES"/>
        </w:rPr>
        <w:t xml:space="preserve"> in </w:t>
      </w:r>
      <w:r w:rsidR="000B611E">
        <w:rPr>
          <w:i/>
          <w:lang w:val="es-ES"/>
        </w:rPr>
        <w:t xml:space="preserve">cele ce </w:t>
      </w:r>
      <w:proofErr w:type="spellStart"/>
      <w:r w:rsidR="000B611E">
        <w:rPr>
          <w:i/>
          <w:lang w:val="es-ES"/>
        </w:rPr>
        <w:t>urmeaza</w:t>
      </w:r>
      <w:proofErr w:type="spellEnd"/>
    </w:p>
  </w:footnote>
  <w:footnote w:id="2">
    <w:p w14:paraId="19C4D6CC" w14:textId="4E98F7D6" w:rsidR="00FD1465" w:rsidRPr="00227D76" w:rsidRDefault="00FD1465" w:rsidP="00C30383">
      <w:pPr>
        <w:spacing w:after="0" w:line="240" w:lineRule="auto"/>
        <w:jc w:val="both"/>
        <w:rPr>
          <w:i/>
          <w:lang w:val="es-ES"/>
        </w:rPr>
      </w:pPr>
      <w:r>
        <w:rPr>
          <w:rStyle w:val="FootnoteReference"/>
        </w:rPr>
        <w:footnoteRef/>
      </w:r>
      <w:r w:rsidRPr="00243ED7">
        <w:rPr>
          <w:lang w:val="es-ES"/>
        </w:rPr>
        <w:t xml:space="preserve"> </w:t>
      </w:r>
      <w:r w:rsidRPr="00243ED7">
        <w:rPr>
          <w:i/>
          <w:lang w:val="es-ES"/>
        </w:rPr>
        <w:t xml:space="preserve">La </w:t>
      </w:r>
      <w:proofErr w:type="spellStart"/>
      <w:r w:rsidRPr="00243ED7">
        <w:rPr>
          <w:i/>
          <w:lang w:val="es-ES"/>
        </w:rPr>
        <w:t>valorile</w:t>
      </w:r>
      <w:proofErr w:type="spellEnd"/>
      <w:r w:rsidRPr="00243ED7">
        <w:rPr>
          <w:i/>
          <w:lang w:val="es-ES"/>
        </w:rPr>
        <w:t xml:space="preserve"> </w:t>
      </w:r>
      <w:proofErr w:type="spellStart"/>
      <w:r w:rsidRPr="00243ED7">
        <w:rPr>
          <w:i/>
          <w:lang w:val="es-ES"/>
        </w:rPr>
        <w:t>eligibile</w:t>
      </w:r>
      <w:proofErr w:type="spellEnd"/>
      <w:r>
        <w:rPr>
          <w:i/>
          <w:lang w:val="es-ES"/>
        </w:rPr>
        <w:t xml:space="preserve"> din </w:t>
      </w:r>
      <w:proofErr w:type="spellStart"/>
      <w:r>
        <w:rPr>
          <w:i/>
          <w:lang w:val="es-ES"/>
        </w:rPr>
        <w:t>coloana</w:t>
      </w:r>
      <w:proofErr w:type="spellEnd"/>
      <w:r>
        <w:rPr>
          <w:i/>
          <w:lang w:val="es-ES"/>
        </w:rPr>
        <w:t xml:space="preserve"> (4)</w:t>
      </w:r>
      <w:r w:rsidRPr="00243ED7">
        <w:rPr>
          <w:i/>
          <w:lang w:val="es-ES"/>
        </w:rPr>
        <w:t xml:space="preserve"> se va aplica </w:t>
      </w:r>
      <w:proofErr w:type="spellStart"/>
      <w:r w:rsidRPr="00243ED7">
        <w:rPr>
          <w:i/>
          <w:lang w:val="es-ES"/>
        </w:rPr>
        <w:t>procentul</w:t>
      </w:r>
      <w:proofErr w:type="spellEnd"/>
      <w:r w:rsidRPr="00243ED7">
        <w:rPr>
          <w:i/>
          <w:lang w:val="es-ES"/>
        </w:rPr>
        <w:t xml:space="preserve"> </w:t>
      </w:r>
      <w:proofErr w:type="spellStart"/>
      <w:r w:rsidRPr="00243ED7">
        <w:rPr>
          <w:i/>
          <w:lang w:val="es-ES"/>
        </w:rPr>
        <w:t>aferent</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w:t>
      </w:r>
      <w:proofErr w:type="spellStart"/>
      <w:r w:rsidRPr="00243ED7">
        <w:rPr>
          <w:i/>
          <w:lang w:val="es-ES"/>
        </w:rPr>
        <w:t>calculat</w:t>
      </w:r>
      <w:proofErr w:type="spellEnd"/>
      <w:r w:rsidRPr="00243ED7">
        <w:rPr>
          <w:i/>
          <w:lang w:val="es-ES"/>
        </w:rPr>
        <w:t xml:space="preserve"> in </w:t>
      </w:r>
      <w:proofErr w:type="spellStart"/>
      <w:r w:rsidRPr="00243ED7">
        <w:rPr>
          <w:i/>
          <w:lang w:val="es-ES"/>
        </w:rPr>
        <w:t>cadrul</w:t>
      </w:r>
      <w:proofErr w:type="spellEnd"/>
      <w:r w:rsidRPr="00243ED7">
        <w:rPr>
          <w:i/>
          <w:lang w:val="es-ES"/>
        </w:rPr>
        <w:t xml:space="preserve"> </w:t>
      </w:r>
      <w:proofErr w:type="spellStart"/>
      <w:r w:rsidRPr="00243ED7">
        <w:rPr>
          <w:i/>
          <w:lang w:val="es-ES"/>
        </w:rPr>
        <w:t>Analizei</w:t>
      </w:r>
      <w:proofErr w:type="spellEnd"/>
      <w:r w:rsidRPr="00243ED7">
        <w:rPr>
          <w:i/>
          <w:lang w:val="es-ES"/>
        </w:rPr>
        <w:t xml:space="preserve"> </w:t>
      </w:r>
      <w:proofErr w:type="spellStart"/>
      <w:r w:rsidRPr="00243ED7">
        <w:rPr>
          <w:i/>
          <w:lang w:val="es-ES"/>
        </w:rPr>
        <w:t>Cost</w:t>
      </w:r>
      <w:proofErr w:type="spellEnd"/>
      <w:r w:rsidRPr="00243ED7">
        <w:rPr>
          <w:i/>
          <w:lang w:val="es-ES"/>
        </w:rPr>
        <w:t xml:space="preserve"> </w:t>
      </w:r>
      <w:proofErr w:type="spellStart"/>
      <w:r w:rsidRPr="00243ED7">
        <w:rPr>
          <w:i/>
          <w:lang w:val="es-ES"/>
        </w:rPr>
        <w:t>Beneficiu</w:t>
      </w:r>
      <w:proofErr w:type="spellEnd"/>
      <w:r w:rsidRPr="00243ED7">
        <w:rPr>
          <w:i/>
          <w:lang w:val="es-ES"/>
        </w:rPr>
        <w:t xml:space="preserve">, </w:t>
      </w:r>
      <w:proofErr w:type="spellStart"/>
      <w:r w:rsidRPr="00243ED7">
        <w:rPr>
          <w:i/>
          <w:lang w:val="es-ES"/>
        </w:rPr>
        <w:t>astfel</w:t>
      </w:r>
      <w:proofErr w:type="spellEnd"/>
      <w:r w:rsidRPr="00243ED7">
        <w:rPr>
          <w:i/>
          <w:lang w:val="es-ES"/>
        </w:rPr>
        <w:t xml:space="preserve"> </w:t>
      </w:r>
      <w:proofErr w:type="spellStart"/>
      <w:r w:rsidRPr="00243ED7">
        <w:rPr>
          <w:i/>
          <w:lang w:val="es-ES"/>
        </w:rPr>
        <w:t>incat</w:t>
      </w:r>
      <w:proofErr w:type="spellEnd"/>
      <w:r w:rsidRPr="00243ED7">
        <w:rPr>
          <w:i/>
          <w:lang w:val="es-ES"/>
        </w:rPr>
        <w:t xml:space="preserve"> </w:t>
      </w:r>
      <w:proofErr w:type="spellStart"/>
      <w:r w:rsidRPr="00243ED7">
        <w:rPr>
          <w:i/>
          <w:lang w:val="es-ES"/>
        </w:rPr>
        <w:t>totalul</w:t>
      </w:r>
      <w:proofErr w:type="spellEnd"/>
      <w:r>
        <w:rPr>
          <w:i/>
          <w:lang w:val="es-ES"/>
        </w:rPr>
        <w:t xml:space="preserve"> din </w:t>
      </w:r>
      <w:proofErr w:type="spellStart"/>
      <w:r>
        <w:rPr>
          <w:i/>
          <w:lang w:val="es-ES"/>
        </w:rPr>
        <w:t>celula</w:t>
      </w:r>
      <w:proofErr w:type="spellEnd"/>
      <w:r>
        <w:rPr>
          <w:i/>
          <w:lang w:val="es-ES"/>
        </w:rPr>
        <w:t xml:space="preserve"> g(5)</w:t>
      </w:r>
      <w:r w:rsidRPr="00243ED7">
        <w:rPr>
          <w:i/>
          <w:lang w:val="es-ES"/>
        </w:rPr>
        <w:t xml:space="preserve"> </w:t>
      </w:r>
      <w:proofErr w:type="spellStart"/>
      <w:r w:rsidRPr="00243ED7">
        <w:rPr>
          <w:i/>
          <w:lang w:val="es-ES"/>
        </w:rPr>
        <w:t>sa</w:t>
      </w:r>
      <w:proofErr w:type="spellEnd"/>
      <w:r w:rsidRPr="00243ED7">
        <w:rPr>
          <w:i/>
          <w:lang w:val="es-ES"/>
        </w:rPr>
        <w:t xml:space="preserve"> coincida </w:t>
      </w:r>
      <w:proofErr w:type="spellStart"/>
      <w:r w:rsidRPr="00243ED7">
        <w:rPr>
          <w:i/>
          <w:lang w:val="es-ES"/>
        </w:rPr>
        <w:t>cu</w:t>
      </w:r>
      <w:proofErr w:type="spellEnd"/>
      <w:r w:rsidRPr="00243ED7">
        <w:rPr>
          <w:i/>
          <w:lang w:val="es-ES"/>
        </w:rPr>
        <w:t xml:space="preserve"> </w:t>
      </w:r>
      <w:proofErr w:type="spellStart"/>
      <w:r w:rsidRPr="00243ED7">
        <w:rPr>
          <w:i/>
          <w:lang w:val="es-ES"/>
        </w:rPr>
        <w:t>valoarea</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din </w:t>
      </w:r>
      <w:proofErr w:type="spellStart"/>
      <w:r w:rsidRPr="00243ED7">
        <w:rPr>
          <w:i/>
          <w:lang w:val="es-ES"/>
        </w:rPr>
        <w:t>Cererea</w:t>
      </w:r>
      <w:proofErr w:type="spellEnd"/>
      <w:r w:rsidRPr="00243ED7">
        <w:rPr>
          <w:i/>
          <w:lang w:val="es-ES"/>
        </w:rPr>
        <w:t xml:space="preserve"> de </w:t>
      </w:r>
      <w:proofErr w:type="spellStart"/>
      <w:r w:rsidRPr="00243ED7">
        <w:rPr>
          <w:i/>
          <w:lang w:val="es-ES"/>
        </w:rPr>
        <w:t>Finantare</w:t>
      </w:r>
      <w:proofErr w:type="spellEnd"/>
      <w:r w:rsidRPr="00243ED7">
        <w:rPr>
          <w:i/>
          <w:lang w:val="es-ES"/>
        </w:rPr>
        <w:t>.</w:t>
      </w:r>
    </w:p>
  </w:footnote>
  <w:footnote w:id="3">
    <w:p w14:paraId="4FED52E3" w14:textId="36121B50" w:rsidR="00FD1465" w:rsidRPr="00243ED7" w:rsidRDefault="00FD1465" w:rsidP="00C30383">
      <w:pPr>
        <w:spacing w:after="0" w:line="240" w:lineRule="auto"/>
        <w:jc w:val="both"/>
        <w:rPr>
          <w:i/>
          <w:lang w:val="es-ES"/>
        </w:rPr>
      </w:pPr>
      <w:r>
        <w:rPr>
          <w:rStyle w:val="FootnoteReference"/>
        </w:rPr>
        <w:footnoteRef/>
      </w:r>
      <w:r w:rsidRPr="003C2BEE">
        <w:rPr>
          <w:lang w:val="es-ES"/>
        </w:rPr>
        <w:t xml:space="preserve"> </w:t>
      </w:r>
      <w:proofErr w:type="spellStart"/>
      <w:r w:rsidRPr="00243ED7">
        <w:rPr>
          <w:i/>
          <w:lang w:val="es-ES"/>
        </w:rPr>
        <w:t>Valor</w:t>
      </w:r>
      <w:r w:rsidR="00C80EB7">
        <w:rPr>
          <w:i/>
          <w:lang w:val="es-ES"/>
        </w:rPr>
        <w:t>ile</w:t>
      </w:r>
      <w:proofErr w:type="spellEnd"/>
      <w:r w:rsidR="00C80EB7">
        <w:rPr>
          <w:i/>
          <w:lang w:val="es-ES"/>
        </w:rPr>
        <w:t xml:space="preserve"> </w:t>
      </w:r>
      <w:proofErr w:type="spellStart"/>
      <w:r w:rsidRPr="00243ED7">
        <w:rPr>
          <w:i/>
          <w:lang w:val="es-ES"/>
        </w:rPr>
        <w:t>total</w:t>
      </w:r>
      <w:r w:rsidR="00C80EB7">
        <w:rPr>
          <w:i/>
          <w:lang w:val="es-ES"/>
        </w:rPr>
        <w:t>e</w:t>
      </w:r>
      <w:proofErr w:type="spellEnd"/>
      <w:r w:rsidRPr="00243ED7">
        <w:rPr>
          <w:i/>
          <w:lang w:val="es-ES"/>
        </w:rPr>
        <w:t xml:space="preserve"> </w:t>
      </w:r>
      <w:r>
        <w:rPr>
          <w:i/>
          <w:lang w:val="es-ES"/>
        </w:rPr>
        <w:t xml:space="preserve">de pe </w:t>
      </w:r>
      <w:proofErr w:type="spellStart"/>
      <w:r>
        <w:rPr>
          <w:i/>
          <w:lang w:val="es-ES"/>
        </w:rPr>
        <w:t>coloanele</w:t>
      </w:r>
      <w:proofErr w:type="spellEnd"/>
      <w:r>
        <w:rPr>
          <w:i/>
          <w:lang w:val="es-ES"/>
        </w:rPr>
        <w:t xml:space="preserve"> (1) si (2) </w:t>
      </w:r>
      <w:proofErr w:type="spellStart"/>
      <w:r w:rsidR="009D3CB0">
        <w:rPr>
          <w:i/>
          <w:lang w:val="es-ES"/>
        </w:rPr>
        <w:t>linia</w:t>
      </w:r>
      <w:proofErr w:type="spellEnd"/>
      <w:r w:rsidR="009D3CB0">
        <w:rPr>
          <w:i/>
          <w:lang w:val="es-ES"/>
        </w:rPr>
        <w:t xml:space="preserve"> (g) </w:t>
      </w:r>
      <w:proofErr w:type="spellStart"/>
      <w:r w:rsidRPr="00243ED7">
        <w:rPr>
          <w:i/>
          <w:lang w:val="es-ES"/>
        </w:rPr>
        <w:t>v</w:t>
      </w:r>
      <w:r w:rsidR="00C80EB7">
        <w:rPr>
          <w:i/>
          <w:lang w:val="es-ES"/>
        </w:rPr>
        <w:t>or</w:t>
      </w:r>
      <w:proofErr w:type="spellEnd"/>
      <w:r w:rsidRPr="00243ED7">
        <w:rPr>
          <w:i/>
          <w:lang w:val="es-ES"/>
        </w:rPr>
        <w:t xml:space="preserve"> coincide </w:t>
      </w:r>
      <w:proofErr w:type="spellStart"/>
      <w:r w:rsidRPr="00243ED7">
        <w:rPr>
          <w:i/>
          <w:lang w:val="es-ES"/>
        </w:rPr>
        <w:t>cu</w:t>
      </w:r>
      <w:proofErr w:type="spellEnd"/>
      <w:r w:rsidRPr="00243ED7">
        <w:rPr>
          <w:i/>
          <w:lang w:val="es-ES"/>
        </w:rPr>
        <w:t xml:space="preserve"> </w:t>
      </w:r>
      <w:proofErr w:type="spellStart"/>
      <w:r w:rsidRPr="00243ED7">
        <w:rPr>
          <w:i/>
          <w:lang w:val="es-ES"/>
        </w:rPr>
        <w:t>valor</w:t>
      </w:r>
      <w:r w:rsidR="00C80EB7">
        <w:rPr>
          <w:i/>
          <w:lang w:val="es-ES"/>
        </w:rPr>
        <w:t>ile</w:t>
      </w:r>
      <w:proofErr w:type="spellEnd"/>
      <w:r w:rsidR="00C80EB7">
        <w:rPr>
          <w:i/>
          <w:lang w:val="es-ES"/>
        </w:rPr>
        <w:t xml:space="preserve"> </w:t>
      </w:r>
      <w:proofErr w:type="spellStart"/>
      <w:r w:rsidRPr="00243ED7">
        <w:rPr>
          <w:i/>
          <w:lang w:val="es-ES"/>
        </w:rPr>
        <w:t>totala</w:t>
      </w:r>
      <w:proofErr w:type="spellEnd"/>
      <w:r w:rsidRPr="00243ED7">
        <w:rPr>
          <w:i/>
          <w:lang w:val="es-ES"/>
        </w:rPr>
        <w:t xml:space="preserve"> </w:t>
      </w:r>
      <w:proofErr w:type="spellStart"/>
      <w:r>
        <w:rPr>
          <w:i/>
          <w:lang w:val="es-ES"/>
        </w:rPr>
        <w:t>respectiv</w:t>
      </w:r>
      <w:proofErr w:type="spellEnd"/>
      <w:r>
        <w:rPr>
          <w:i/>
          <w:lang w:val="es-ES"/>
        </w:rPr>
        <w:t xml:space="preserve"> </w:t>
      </w:r>
      <w:proofErr w:type="spellStart"/>
      <w:r>
        <w:rPr>
          <w:i/>
          <w:lang w:val="es-ES"/>
        </w:rPr>
        <w:t>eligibila</w:t>
      </w:r>
      <w:proofErr w:type="spellEnd"/>
      <w:r>
        <w:rPr>
          <w:i/>
          <w:lang w:val="es-ES"/>
        </w:rPr>
        <w:t xml:space="preserve"> </w:t>
      </w:r>
      <w:r w:rsidRPr="00243ED7">
        <w:rPr>
          <w:i/>
          <w:lang w:val="es-ES"/>
        </w:rPr>
        <w:t xml:space="preserve">din DG in euro </w:t>
      </w:r>
      <w:proofErr w:type="spellStart"/>
      <w:r w:rsidRPr="00243ED7">
        <w:rPr>
          <w:i/>
          <w:lang w:val="es-ES"/>
        </w:rPr>
        <w:t>preturi</w:t>
      </w:r>
      <w:proofErr w:type="spellEnd"/>
      <w:r w:rsidRPr="00243ED7">
        <w:rPr>
          <w:i/>
          <w:lang w:val="es-ES"/>
        </w:rPr>
        <w:t xml:space="preserve"> </w:t>
      </w:r>
      <w:proofErr w:type="spellStart"/>
      <w:r w:rsidRPr="00243ED7">
        <w:rPr>
          <w:i/>
          <w:lang w:val="es-ES"/>
        </w:rPr>
        <w:t>curente</w:t>
      </w:r>
      <w:proofErr w:type="spellEnd"/>
      <w:r w:rsidRPr="00243ED7">
        <w:rPr>
          <w:i/>
          <w:lang w:val="es-ES"/>
        </w:rPr>
        <w:t xml:space="preserve"> fara TVA.</w:t>
      </w:r>
    </w:p>
    <w:p w14:paraId="5E91A90D" w14:textId="77777777" w:rsidR="00FD1465" w:rsidRPr="003C2BEE" w:rsidRDefault="00FD1465" w:rsidP="00C30383">
      <w:pPr>
        <w:pStyle w:val="FootnoteText"/>
        <w:jc w:val="both"/>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4079" w14:textId="77777777" w:rsidR="002D6DBD" w:rsidRDefault="002D6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B3BF" w14:textId="2FEB6174" w:rsidR="002D6DBD" w:rsidRDefault="004B1A5E">
    <w:pPr>
      <w:pStyle w:val="Header"/>
      <w:tabs>
        <w:tab w:val="clear" w:pos="4513"/>
        <w:tab w:val="clear" w:pos="9026"/>
        <w:tab w:val="left" w:pos="12075"/>
      </w:tabs>
      <w:jc w:val="right"/>
      <w:pPrChange w:id="1" w:author="Marilena Burlacu" w:date="2023-11-02T13:53:00Z">
        <w:pPr>
          <w:pStyle w:val="Header"/>
        </w:pPr>
      </w:pPrChange>
    </w:pPr>
    <w:ins w:id="2" w:author="Marilena Burlacu" w:date="2023-11-02T13:53:00Z">
      <w:r>
        <w:t xml:space="preserve">                  </w:t>
      </w:r>
    </w:ins>
    <w:ins w:id="3" w:author="Marilena Burlacu" w:date="2023-11-02T13:55:00Z">
      <w:r w:rsidR="0004257A">
        <w:t xml:space="preserve">                          </w:t>
      </w:r>
    </w:ins>
    <w:ins w:id="4" w:author="Marilena Burlacu" w:date="2023-11-02T13:53:00Z">
      <w:r>
        <w:t>Anexa 11</w:t>
      </w:r>
    </w:ins>
    <w:ins w:id="5" w:author="Marilena Burlacu" w:date="2023-11-02T13:55:00Z">
      <w:r w:rsidR="0004257A" w:rsidRPr="0004257A">
        <w:rPr>
          <w:rFonts w:cstheme="minorHAnsi"/>
          <w:i/>
          <w:iCs/>
          <w:color w:val="0070C0"/>
        </w:rPr>
        <w:t xml:space="preserve"> </w:t>
      </w:r>
      <w:r w:rsidR="0004257A" w:rsidRPr="0004257A">
        <w:rPr>
          <w:i/>
          <w:iCs/>
        </w:rPr>
        <w:t>Metodologie încadrare obiective de investiție pe codurile asociate bugetului apelurilor de proiecte</w:t>
      </w:r>
    </w:ins>
    <w:ins w:id="6" w:author="Marilena Burlacu" w:date="2023-11-02T13:53:00Z">
      <w:r>
        <w:tab/>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E680" w14:textId="77777777" w:rsidR="002D6DBD" w:rsidRDefault="002D6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7F3"/>
    <w:multiLevelType w:val="hybridMultilevel"/>
    <w:tmpl w:val="F7A878A2"/>
    <w:lvl w:ilvl="0" w:tplc="D586251A">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50564E"/>
    <w:multiLevelType w:val="hybridMultilevel"/>
    <w:tmpl w:val="839C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D5044"/>
    <w:multiLevelType w:val="hybridMultilevel"/>
    <w:tmpl w:val="A012494E"/>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F2EF5"/>
    <w:multiLevelType w:val="hybridMultilevel"/>
    <w:tmpl w:val="432AFE12"/>
    <w:lvl w:ilvl="0" w:tplc="576EA0B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AB460F"/>
    <w:multiLevelType w:val="hybridMultilevel"/>
    <w:tmpl w:val="74C28FC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4E86A51"/>
    <w:multiLevelType w:val="hybridMultilevel"/>
    <w:tmpl w:val="07D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A16D3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9A5AD8"/>
    <w:multiLevelType w:val="hybridMultilevel"/>
    <w:tmpl w:val="5E16F6DE"/>
    <w:lvl w:ilvl="0" w:tplc="CA62C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1164B7"/>
    <w:multiLevelType w:val="hybridMultilevel"/>
    <w:tmpl w:val="D9063892"/>
    <w:lvl w:ilvl="0" w:tplc="AA5C0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8101C5"/>
    <w:multiLevelType w:val="hybridMultilevel"/>
    <w:tmpl w:val="47B8CB42"/>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C56063"/>
    <w:multiLevelType w:val="hybridMultilevel"/>
    <w:tmpl w:val="010EE604"/>
    <w:lvl w:ilvl="0" w:tplc="4E4C10E8">
      <w:numFmt w:val="bullet"/>
      <w:lvlText w:val=""/>
      <w:lvlJc w:val="left"/>
      <w:pPr>
        <w:ind w:left="1080" w:hanging="72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D643C9"/>
    <w:multiLevelType w:val="hybridMultilevel"/>
    <w:tmpl w:val="4D9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10410F"/>
    <w:multiLevelType w:val="multilevel"/>
    <w:tmpl w:val="8BC2343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74752BA"/>
    <w:multiLevelType w:val="hybridMultilevel"/>
    <w:tmpl w:val="C0785EEE"/>
    <w:lvl w:ilvl="0" w:tplc="A59CE26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971660D"/>
    <w:multiLevelType w:val="hybridMultilevel"/>
    <w:tmpl w:val="7BB43CA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6E8E0287"/>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0F2805"/>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274FC7"/>
    <w:multiLevelType w:val="hybridMultilevel"/>
    <w:tmpl w:val="97C882D0"/>
    <w:lvl w:ilvl="0" w:tplc="9C9CB746">
      <w:start w:val="1"/>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B292EBB"/>
    <w:multiLevelType w:val="hybridMultilevel"/>
    <w:tmpl w:val="C1F45466"/>
    <w:lvl w:ilvl="0" w:tplc="829AE794">
      <w:start w:val="19"/>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585235">
    <w:abstractNumId w:val="7"/>
  </w:num>
  <w:num w:numId="2" w16cid:durableId="769861975">
    <w:abstractNumId w:val="4"/>
  </w:num>
  <w:num w:numId="3" w16cid:durableId="651638113">
    <w:abstractNumId w:val="17"/>
  </w:num>
  <w:num w:numId="4" w16cid:durableId="2127233867">
    <w:abstractNumId w:val="8"/>
  </w:num>
  <w:num w:numId="5" w16cid:durableId="1874002510">
    <w:abstractNumId w:val="18"/>
  </w:num>
  <w:num w:numId="6" w16cid:durableId="1801455568">
    <w:abstractNumId w:val="12"/>
  </w:num>
  <w:num w:numId="7" w16cid:durableId="618728062">
    <w:abstractNumId w:val="15"/>
  </w:num>
  <w:num w:numId="8" w16cid:durableId="452407196">
    <w:abstractNumId w:val="11"/>
  </w:num>
  <w:num w:numId="9" w16cid:durableId="2092003864">
    <w:abstractNumId w:val="2"/>
  </w:num>
  <w:num w:numId="10" w16cid:durableId="1257593126">
    <w:abstractNumId w:val="13"/>
  </w:num>
  <w:num w:numId="11" w16cid:durableId="564796604">
    <w:abstractNumId w:val="9"/>
  </w:num>
  <w:num w:numId="12" w16cid:durableId="1782988892">
    <w:abstractNumId w:val="16"/>
  </w:num>
  <w:num w:numId="13" w16cid:durableId="1002322270">
    <w:abstractNumId w:val="3"/>
  </w:num>
  <w:num w:numId="14" w16cid:durableId="1042244966">
    <w:abstractNumId w:val="6"/>
  </w:num>
  <w:num w:numId="15" w16cid:durableId="1832090934">
    <w:abstractNumId w:val="1"/>
  </w:num>
  <w:num w:numId="16" w16cid:durableId="1388258489">
    <w:abstractNumId w:val="10"/>
  </w:num>
  <w:num w:numId="17" w16cid:durableId="35543521">
    <w:abstractNumId w:val="0"/>
  </w:num>
  <w:num w:numId="18" w16cid:durableId="249506506">
    <w:abstractNumId w:val="5"/>
  </w:num>
  <w:num w:numId="19" w16cid:durableId="2348622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lena Burlacu">
    <w15:presenceInfo w15:providerId="AD" w15:userId="S-1-5-21-1335690349-1632514493-598330653-3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186"/>
    <w:rsid w:val="00001E8F"/>
    <w:rsid w:val="00007B0E"/>
    <w:rsid w:val="00010953"/>
    <w:rsid w:val="000119E9"/>
    <w:rsid w:val="00033779"/>
    <w:rsid w:val="00036D42"/>
    <w:rsid w:val="0004257A"/>
    <w:rsid w:val="000520BA"/>
    <w:rsid w:val="000579B2"/>
    <w:rsid w:val="00077DA0"/>
    <w:rsid w:val="0008162E"/>
    <w:rsid w:val="000A0E92"/>
    <w:rsid w:val="000B0464"/>
    <w:rsid w:val="000B611E"/>
    <w:rsid w:val="000C374C"/>
    <w:rsid w:val="000C463A"/>
    <w:rsid w:val="000D2BEB"/>
    <w:rsid w:val="000E2281"/>
    <w:rsid w:val="000E4D71"/>
    <w:rsid w:val="000E6986"/>
    <w:rsid w:val="00100068"/>
    <w:rsid w:val="00122C26"/>
    <w:rsid w:val="00125B3B"/>
    <w:rsid w:val="00140B01"/>
    <w:rsid w:val="00146BB2"/>
    <w:rsid w:val="00160956"/>
    <w:rsid w:val="0016175C"/>
    <w:rsid w:val="00164536"/>
    <w:rsid w:val="001770BE"/>
    <w:rsid w:val="001828F8"/>
    <w:rsid w:val="001878D2"/>
    <w:rsid w:val="00192EEA"/>
    <w:rsid w:val="00195338"/>
    <w:rsid w:val="001A5284"/>
    <w:rsid w:val="001A5F6F"/>
    <w:rsid w:val="001A685D"/>
    <w:rsid w:val="001C46A1"/>
    <w:rsid w:val="001C4961"/>
    <w:rsid w:val="001D4DEC"/>
    <w:rsid w:val="001E3695"/>
    <w:rsid w:val="001F7099"/>
    <w:rsid w:val="00212C1D"/>
    <w:rsid w:val="00220AEF"/>
    <w:rsid w:val="002244AB"/>
    <w:rsid w:val="00235B23"/>
    <w:rsid w:val="00237725"/>
    <w:rsid w:val="00242DC5"/>
    <w:rsid w:val="002439E7"/>
    <w:rsid w:val="0024632A"/>
    <w:rsid w:val="00256927"/>
    <w:rsid w:val="00260FA2"/>
    <w:rsid w:val="00264177"/>
    <w:rsid w:val="002666BF"/>
    <w:rsid w:val="00270582"/>
    <w:rsid w:val="0027233D"/>
    <w:rsid w:val="00277019"/>
    <w:rsid w:val="00284407"/>
    <w:rsid w:val="00294159"/>
    <w:rsid w:val="002B425C"/>
    <w:rsid w:val="002B6DC6"/>
    <w:rsid w:val="002C473C"/>
    <w:rsid w:val="002D6DBD"/>
    <w:rsid w:val="002F47F4"/>
    <w:rsid w:val="00302E84"/>
    <w:rsid w:val="003052D8"/>
    <w:rsid w:val="0031382D"/>
    <w:rsid w:val="00315E98"/>
    <w:rsid w:val="003277FA"/>
    <w:rsid w:val="003307B8"/>
    <w:rsid w:val="0033388E"/>
    <w:rsid w:val="003476B3"/>
    <w:rsid w:val="003621E1"/>
    <w:rsid w:val="00363700"/>
    <w:rsid w:val="003732F6"/>
    <w:rsid w:val="00380929"/>
    <w:rsid w:val="00394587"/>
    <w:rsid w:val="0039742F"/>
    <w:rsid w:val="003B4949"/>
    <w:rsid w:val="003C0FAF"/>
    <w:rsid w:val="003D19A2"/>
    <w:rsid w:val="003E1A4D"/>
    <w:rsid w:val="003E3A92"/>
    <w:rsid w:val="003E50C0"/>
    <w:rsid w:val="003F2E4B"/>
    <w:rsid w:val="003F7B0F"/>
    <w:rsid w:val="00400F6C"/>
    <w:rsid w:val="004012FD"/>
    <w:rsid w:val="00411675"/>
    <w:rsid w:val="0041525D"/>
    <w:rsid w:val="0042503A"/>
    <w:rsid w:val="0042505C"/>
    <w:rsid w:val="00425A9A"/>
    <w:rsid w:val="00431159"/>
    <w:rsid w:val="004333BA"/>
    <w:rsid w:val="00442811"/>
    <w:rsid w:val="00450B8B"/>
    <w:rsid w:val="00461AEB"/>
    <w:rsid w:val="0046591C"/>
    <w:rsid w:val="0047522B"/>
    <w:rsid w:val="00477BF9"/>
    <w:rsid w:val="0048107C"/>
    <w:rsid w:val="0048246A"/>
    <w:rsid w:val="0048484B"/>
    <w:rsid w:val="0048494C"/>
    <w:rsid w:val="00495E73"/>
    <w:rsid w:val="004B1A5E"/>
    <w:rsid w:val="004B2E17"/>
    <w:rsid w:val="004B47F8"/>
    <w:rsid w:val="004C0713"/>
    <w:rsid w:val="004E7DF7"/>
    <w:rsid w:val="004F1954"/>
    <w:rsid w:val="004F4EA7"/>
    <w:rsid w:val="00502FFA"/>
    <w:rsid w:val="00505562"/>
    <w:rsid w:val="00515151"/>
    <w:rsid w:val="00525418"/>
    <w:rsid w:val="00525E79"/>
    <w:rsid w:val="005325BB"/>
    <w:rsid w:val="005438E9"/>
    <w:rsid w:val="005459D7"/>
    <w:rsid w:val="00552A53"/>
    <w:rsid w:val="0055399F"/>
    <w:rsid w:val="00555ED0"/>
    <w:rsid w:val="00556562"/>
    <w:rsid w:val="00564810"/>
    <w:rsid w:val="00567543"/>
    <w:rsid w:val="005837CA"/>
    <w:rsid w:val="00592872"/>
    <w:rsid w:val="005949A8"/>
    <w:rsid w:val="005A0000"/>
    <w:rsid w:val="005A7544"/>
    <w:rsid w:val="005C01A5"/>
    <w:rsid w:val="005C160A"/>
    <w:rsid w:val="005C30AA"/>
    <w:rsid w:val="005C47A3"/>
    <w:rsid w:val="005C5454"/>
    <w:rsid w:val="005E44FF"/>
    <w:rsid w:val="005E63A4"/>
    <w:rsid w:val="005E6FC4"/>
    <w:rsid w:val="006128CF"/>
    <w:rsid w:val="006140B8"/>
    <w:rsid w:val="00614C1F"/>
    <w:rsid w:val="00620364"/>
    <w:rsid w:val="0063032D"/>
    <w:rsid w:val="00632136"/>
    <w:rsid w:val="00636E0D"/>
    <w:rsid w:val="00647805"/>
    <w:rsid w:val="00647F37"/>
    <w:rsid w:val="00657A66"/>
    <w:rsid w:val="006632FD"/>
    <w:rsid w:val="00663510"/>
    <w:rsid w:val="006703E5"/>
    <w:rsid w:val="00684E8A"/>
    <w:rsid w:val="0069136F"/>
    <w:rsid w:val="00691F1E"/>
    <w:rsid w:val="006A4ADC"/>
    <w:rsid w:val="006B5C65"/>
    <w:rsid w:val="006C1EAD"/>
    <w:rsid w:val="006C5B12"/>
    <w:rsid w:val="006C748D"/>
    <w:rsid w:val="006D240B"/>
    <w:rsid w:val="006D5437"/>
    <w:rsid w:val="006F557E"/>
    <w:rsid w:val="00703584"/>
    <w:rsid w:val="00705D15"/>
    <w:rsid w:val="00707909"/>
    <w:rsid w:val="00711E86"/>
    <w:rsid w:val="0071758B"/>
    <w:rsid w:val="00722EF5"/>
    <w:rsid w:val="00723A9C"/>
    <w:rsid w:val="00726E40"/>
    <w:rsid w:val="00743EE8"/>
    <w:rsid w:val="00755428"/>
    <w:rsid w:val="00775451"/>
    <w:rsid w:val="0078289C"/>
    <w:rsid w:val="00787B12"/>
    <w:rsid w:val="00792CAF"/>
    <w:rsid w:val="007A35D1"/>
    <w:rsid w:val="007B7BD2"/>
    <w:rsid w:val="007C1D4C"/>
    <w:rsid w:val="007C3008"/>
    <w:rsid w:val="007C7319"/>
    <w:rsid w:val="007D6ED0"/>
    <w:rsid w:val="007E22A0"/>
    <w:rsid w:val="007E2DC1"/>
    <w:rsid w:val="007E3E71"/>
    <w:rsid w:val="007E72EC"/>
    <w:rsid w:val="007E7F64"/>
    <w:rsid w:val="0080444B"/>
    <w:rsid w:val="0080609C"/>
    <w:rsid w:val="00811A9C"/>
    <w:rsid w:val="008160ED"/>
    <w:rsid w:val="00820AA0"/>
    <w:rsid w:val="008306EC"/>
    <w:rsid w:val="00830805"/>
    <w:rsid w:val="00830A93"/>
    <w:rsid w:val="00835E48"/>
    <w:rsid w:val="00866106"/>
    <w:rsid w:val="008703C2"/>
    <w:rsid w:val="0087143A"/>
    <w:rsid w:val="00873B93"/>
    <w:rsid w:val="00873F4E"/>
    <w:rsid w:val="00876CFB"/>
    <w:rsid w:val="008770C4"/>
    <w:rsid w:val="00895AF3"/>
    <w:rsid w:val="008A2ACE"/>
    <w:rsid w:val="008B0D80"/>
    <w:rsid w:val="008C710D"/>
    <w:rsid w:val="008E3014"/>
    <w:rsid w:val="00902536"/>
    <w:rsid w:val="009052BD"/>
    <w:rsid w:val="0090648C"/>
    <w:rsid w:val="00911810"/>
    <w:rsid w:val="0093077B"/>
    <w:rsid w:val="00947A91"/>
    <w:rsid w:val="00966E70"/>
    <w:rsid w:val="00974851"/>
    <w:rsid w:val="00982D33"/>
    <w:rsid w:val="009949C1"/>
    <w:rsid w:val="00997485"/>
    <w:rsid w:val="009A5848"/>
    <w:rsid w:val="009D3CB0"/>
    <w:rsid w:val="009D57BA"/>
    <w:rsid w:val="009D7994"/>
    <w:rsid w:val="009D7DE8"/>
    <w:rsid w:val="009E498F"/>
    <w:rsid w:val="00A007DA"/>
    <w:rsid w:val="00A03B27"/>
    <w:rsid w:val="00A05700"/>
    <w:rsid w:val="00A175CD"/>
    <w:rsid w:val="00A20399"/>
    <w:rsid w:val="00A242FE"/>
    <w:rsid w:val="00A26CF1"/>
    <w:rsid w:val="00A34A7D"/>
    <w:rsid w:val="00A4754F"/>
    <w:rsid w:val="00A525F8"/>
    <w:rsid w:val="00A56E91"/>
    <w:rsid w:val="00A603A1"/>
    <w:rsid w:val="00A705B9"/>
    <w:rsid w:val="00A83EA1"/>
    <w:rsid w:val="00A85A54"/>
    <w:rsid w:val="00A86BB2"/>
    <w:rsid w:val="00AB4C36"/>
    <w:rsid w:val="00AB4CBD"/>
    <w:rsid w:val="00AB736D"/>
    <w:rsid w:val="00AD3CB4"/>
    <w:rsid w:val="00AD6F22"/>
    <w:rsid w:val="00AD703C"/>
    <w:rsid w:val="00AE38F2"/>
    <w:rsid w:val="00AE46D5"/>
    <w:rsid w:val="00AF7150"/>
    <w:rsid w:val="00B00449"/>
    <w:rsid w:val="00B1207C"/>
    <w:rsid w:val="00B20D51"/>
    <w:rsid w:val="00B32454"/>
    <w:rsid w:val="00B4258D"/>
    <w:rsid w:val="00B63330"/>
    <w:rsid w:val="00B80651"/>
    <w:rsid w:val="00B85268"/>
    <w:rsid w:val="00BA08E5"/>
    <w:rsid w:val="00BB2342"/>
    <w:rsid w:val="00BC0056"/>
    <w:rsid w:val="00BC3313"/>
    <w:rsid w:val="00BD3565"/>
    <w:rsid w:val="00BD5B21"/>
    <w:rsid w:val="00BE22AC"/>
    <w:rsid w:val="00BE4E0A"/>
    <w:rsid w:val="00C057B9"/>
    <w:rsid w:val="00C13FDF"/>
    <w:rsid w:val="00C25F23"/>
    <w:rsid w:val="00C30383"/>
    <w:rsid w:val="00C336D6"/>
    <w:rsid w:val="00C40E62"/>
    <w:rsid w:val="00C4156B"/>
    <w:rsid w:val="00C52D65"/>
    <w:rsid w:val="00C5536A"/>
    <w:rsid w:val="00C5555A"/>
    <w:rsid w:val="00C63A4B"/>
    <w:rsid w:val="00C63CDE"/>
    <w:rsid w:val="00C80EB7"/>
    <w:rsid w:val="00C83E4E"/>
    <w:rsid w:val="00C87CE8"/>
    <w:rsid w:val="00CA4006"/>
    <w:rsid w:val="00CA6C3C"/>
    <w:rsid w:val="00CB6838"/>
    <w:rsid w:val="00CC1430"/>
    <w:rsid w:val="00CC5159"/>
    <w:rsid w:val="00CD055E"/>
    <w:rsid w:val="00CD415D"/>
    <w:rsid w:val="00D14FCE"/>
    <w:rsid w:val="00D15746"/>
    <w:rsid w:val="00D60F39"/>
    <w:rsid w:val="00D66025"/>
    <w:rsid w:val="00D70EA5"/>
    <w:rsid w:val="00D8246C"/>
    <w:rsid w:val="00D939DF"/>
    <w:rsid w:val="00DA4732"/>
    <w:rsid w:val="00DA6641"/>
    <w:rsid w:val="00DB1C3D"/>
    <w:rsid w:val="00DB5C04"/>
    <w:rsid w:val="00DB5E47"/>
    <w:rsid w:val="00DC7093"/>
    <w:rsid w:val="00DE05A6"/>
    <w:rsid w:val="00DE142A"/>
    <w:rsid w:val="00DE4AE8"/>
    <w:rsid w:val="00DE51C7"/>
    <w:rsid w:val="00DF372A"/>
    <w:rsid w:val="00E04E34"/>
    <w:rsid w:val="00E11F2F"/>
    <w:rsid w:val="00E25520"/>
    <w:rsid w:val="00E30320"/>
    <w:rsid w:val="00E3058D"/>
    <w:rsid w:val="00E306AF"/>
    <w:rsid w:val="00E3383B"/>
    <w:rsid w:val="00E36186"/>
    <w:rsid w:val="00E4551B"/>
    <w:rsid w:val="00E659E1"/>
    <w:rsid w:val="00E80ABD"/>
    <w:rsid w:val="00E9138C"/>
    <w:rsid w:val="00EA38F4"/>
    <w:rsid w:val="00EC0B55"/>
    <w:rsid w:val="00EC0C93"/>
    <w:rsid w:val="00ED715B"/>
    <w:rsid w:val="00EE75CB"/>
    <w:rsid w:val="00EF3B2D"/>
    <w:rsid w:val="00EF6E61"/>
    <w:rsid w:val="00F00CB4"/>
    <w:rsid w:val="00F0264F"/>
    <w:rsid w:val="00F1192B"/>
    <w:rsid w:val="00F1296E"/>
    <w:rsid w:val="00F31E25"/>
    <w:rsid w:val="00F71194"/>
    <w:rsid w:val="00F812DA"/>
    <w:rsid w:val="00F8304B"/>
    <w:rsid w:val="00F836BA"/>
    <w:rsid w:val="00F86E5B"/>
    <w:rsid w:val="00F9250B"/>
    <w:rsid w:val="00F94B18"/>
    <w:rsid w:val="00F953DB"/>
    <w:rsid w:val="00FA31AD"/>
    <w:rsid w:val="00FA3E83"/>
    <w:rsid w:val="00FA6AFE"/>
    <w:rsid w:val="00FD1021"/>
    <w:rsid w:val="00FD1465"/>
    <w:rsid w:val="00FD34CD"/>
    <w:rsid w:val="00FF5F12"/>
    <w:rsid w:val="00FF63F1"/>
    <w:rsid w:val="00FF7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5D76B"/>
  <w15:chartTrackingRefBased/>
  <w15:docId w15:val="{4A0C1787-7223-4A44-8DD4-FA377F61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5E63A4"/>
    <w:pPr>
      <w:keepNext/>
      <w:spacing w:before="240" w:after="60" w:line="240" w:lineRule="auto"/>
      <w:jc w:val="both"/>
      <w:outlineLvl w:val="0"/>
    </w:pPr>
    <w:rPr>
      <w:rFonts w:ascii="Arial" w:eastAsiaTheme="majorEastAsia" w:hAnsi="Arial" w:cstheme="majorBidi"/>
      <w:b/>
      <w:kern w:val="28"/>
      <w:sz w:val="32"/>
      <w:szCs w:val="20"/>
    </w:rPr>
  </w:style>
  <w:style w:type="paragraph" w:styleId="Heading2">
    <w:name w:val="heading 2"/>
    <w:basedOn w:val="Normal"/>
    <w:next w:val="Normal"/>
    <w:link w:val="Heading2Char"/>
    <w:qFormat/>
    <w:rsid w:val="005E63A4"/>
    <w:pPr>
      <w:keepNext/>
      <w:spacing w:before="120" w:after="60" w:line="240" w:lineRule="auto"/>
      <w:jc w:val="both"/>
      <w:outlineLvl w:val="1"/>
    </w:pPr>
    <w:rPr>
      <w:rFonts w:ascii="Arial" w:eastAsiaTheme="majorEastAsia" w:hAnsi="Arial" w:cstheme="majorBidi"/>
      <w:b/>
      <w:i/>
      <w:sz w:val="28"/>
      <w:szCs w:val="20"/>
    </w:rPr>
  </w:style>
  <w:style w:type="paragraph" w:styleId="Heading3">
    <w:name w:val="heading 3"/>
    <w:basedOn w:val="Normal"/>
    <w:next w:val="Normal"/>
    <w:link w:val="Heading3Char"/>
    <w:qFormat/>
    <w:rsid w:val="005E63A4"/>
    <w:pPr>
      <w:keepNext/>
      <w:spacing w:before="120" w:after="60" w:line="240" w:lineRule="auto"/>
      <w:jc w:val="both"/>
      <w:outlineLvl w:val="2"/>
    </w:pPr>
    <w:rPr>
      <w:rFonts w:ascii="Arial Narrow" w:eastAsiaTheme="majorEastAsia" w:hAnsi="Arial Narrow" w:cstheme="majorBidi"/>
      <w:b/>
      <w:sz w:val="2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B12"/>
    <w:pPr>
      <w:ind w:left="720"/>
      <w:contextualSpacing/>
    </w:pPr>
  </w:style>
  <w:style w:type="paragraph" w:styleId="Revision">
    <w:name w:val="Revision"/>
    <w:hidden/>
    <w:uiPriority w:val="99"/>
    <w:semiHidden/>
    <w:rsid w:val="008A2ACE"/>
    <w:pPr>
      <w:spacing w:after="0" w:line="240" w:lineRule="auto"/>
    </w:pPr>
    <w:rPr>
      <w:noProof/>
    </w:rPr>
  </w:style>
  <w:style w:type="character" w:styleId="CommentReference">
    <w:name w:val="annotation reference"/>
    <w:basedOn w:val="DefaultParagraphFont"/>
    <w:uiPriority w:val="99"/>
    <w:semiHidden/>
    <w:unhideWhenUsed/>
    <w:rsid w:val="00270582"/>
    <w:rPr>
      <w:sz w:val="16"/>
      <w:szCs w:val="16"/>
    </w:rPr>
  </w:style>
  <w:style w:type="paragraph" w:styleId="CommentText">
    <w:name w:val="annotation text"/>
    <w:basedOn w:val="Normal"/>
    <w:link w:val="CommentTextChar"/>
    <w:uiPriority w:val="99"/>
    <w:unhideWhenUsed/>
    <w:rsid w:val="00270582"/>
    <w:pPr>
      <w:spacing w:line="240" w:lineRule="auto"/>
    </w:pPr>
    <w:rPr>
      <w:sz w:val="20"/>
      <w:szCs w:val="20"/>
    </w:rPr>
  </w:style>
  <w:style w:type="character" w:customStyle="1" w:styleId="CommentTextChar">
    <w:name w:val="Comment Text Char"/>
    <w:basedOn w:val="DefaultParagraphFont"/>
    <w:link w:val="CommentText"/>
    <w:uiPriority w:val="99"/>
    <w:rsid w:val="00270582"/>
    <w:rPr>
      <w:noProof/>
      <w:sz w:val="20"/>
      <w:szCs w:val="20"/>
    </w:rPr>
  </w:style>
  <w:style w:type="paragraph" w:styleId="CommentSubject">
    <w:name w:val="annotation subject"/>
    <w:basedOn w:val="CommentText"/>
    <w:next w:val="CommentText"/>
    <w:link w:val="CommentSubjectChar"/>
    <w:uiPriority w:val="99"/>
    <w:semiHidden/>
    <w:unhideWhenUsed/>
    <w:rsid w:val="00270582"/>
    <w:rPr>
      <w:b/>
      <w:bCs/>
    </w:rPr>
  </w:style>
  <w:style w:type="character" w:customStyle="1" w:styleId="CommentSubjectChar">
    <w:name w:val="Comment Subject Char"/>
    <w:basedOn w:val="CommentTextChar"/>
    <w:link w:val="CommentSubject"/>
    <w:uiPriority w:val="99"/>
    <w:semiHidden/>
    <w:rsid w:val="00270582"/>
    <w:rPr>
      <w:b/>
      <w:bCs/>
      <w:noProof/>
      <w:sz w:val="20"/>
      <w:szCs w:val="20"/>
    </w:rPr>
  </w:style>
  <w:style w:type="paragraph" w:styleId="BalloonText">
    <w:name w:val="Balloon Text"/>
    <w:basedOn w:val="Normal"/>
    <w:link w:val="BalloonTextChar"/>
    <w:uiPriority w:val="99"/>
    <w:semiHidden/>
    <w:unhideWhenUsed/>
    <w:rsid w:val="00A34A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7D"/>
    <w:rPr>
      <w:rFonts w:ascii="Segoe UI" w:hAnsi="Segoe UI" w:cs="Segoe UI"/>
      <w:noProof/>
      <w:sz w:val="18"/>
      <w:szCs w:val="18"/>
    </w:rPr>
  </w:style>
  <w:style w:type="paragraph" w:styleId="FootnoteText">
    <w:name w:val="footnote text"/>
    <w:basedOn w:val="Normal"/>
    <w:link w:val="FootnoteTextChar"/>
    <w:uiPriority w:val="99"/>
    <w:unhideWhenUsed/>
    <w:rsid w:val="00632136"/>
    <w:pPr>
      <w:spacing w:after="0" w:line="240" w:lineRule="auto"/>
    </w:pPr>
    <w:rPr>
      <w:sz w:val="20"/>
      <w:szCs w:val="20"/>
    </w:rPr>
  </w:style>
  <w:style w:type="character" w:customStyle="1" w:styleId="FootnoteTextChar">
    <w:name w:val="Footnote Text Char"/>
    <w:basedOn w:val="DefaultParagraphFont"/>
    <w:link w:val="FootnoteText"/>
    <w:uiPriority w:val="99"/>
    <w:rsid w:val="00632136"/>
    <w:rPr>
      <w:noProof/>
      <w:sz w:val="20"/>
      <w:szCs w:val="20"/>
    </w:rPr>
  </w:style>
  <w:style w:type="character" w:styleId="FootnoteReference">
    <w:name w:val="footnote reference"/>
    <w:basedOn w:val="DefaultParagraphFont"/>
    <w:uiPriority w:val="99"/>
    <w:semiHidden/>
    <w:unhideWhenUsed/>
    <w:rsid w:val="00632136"/>
    <w:rPr>
      <w:vertAlign w:val="superscript"/>
    </w:rPr>
  </w:style>
  <w:style w:type="character" w:styleId="PlaceholderText">
    <w:name w:val="Placeholder Text"/>
    <w:basedOn w:val="DefaultParagraphFont"/>
    <w:uiPriority w:val="99"/>
    <w:semiHidden/>
    <w:rsid w:val="00125B3B"/>
    <w:rPr>
      <w:color w:val="808080"/>
    </w:rPr>
  </w:style>
  <w:style w:type="character" w:customStyle="1" w:styleId="Heading1Char">
    <w:name w:val="Heading 1 Char"/>
    <w:basedOn w:val="DefaultParagraphFont"/>
    <w:link w:val="Heading1"/>
    <w:rsid w:val="005E63A4"/>
    <w:rPr>
      <w:rFonts w:ascii="Arial" w:eastAsiaTheme="majorEastAsia" w:hAnsi="Arial" w:cstheme="majorBidi"/>
      <w:b/>
      <w:kern w:val="28"/>
      <w:sz w:val="32"/>
      <w:szCs w:val="20"/>
      <w:lang w:val="ro-RO"/>
    </w:rPr>
  </w:style>
  <w:style w:type="character" w:customStyle="1" w:styleId="Heading2Char">
    <w:name w:val="Heading 2 Char"/>
    <w:basedOn w:val="DefaultParagraphFont"/>
    <w:link w:val="Heading2"/>
    <w:rsid w:val="005E63A4"/>
    <w:rPr>
      <w:rFonts w:ascii="Arial" w:eastAsiaTheme="majorEastAsia" w:hAnsi="Arial" w:cstheme="majorBidi"/>
      <w:b/>
      <w:i/>
      <w:sz w:val="28"/>
      <w:szCs w:val="20"/>
      <w:lang w:val="ro-RO"/>
    </w:rPr>
  </w:style>
  <w:style w:type="character" w:customStyle="1" w:styleId="Heading3Char">
    <w:name w:val="Heading 3 Char"/>
    <w:basedOn w:val="DefaultParagraphFont"/>
    <w:link w:val="Heading3"/>
    <w:rsid w:val="005E63A4"/>
    <w:rPr>
      <w:rFonts w:ascii="Arial Narrow" w:eastAsiaTheme="majorEastAsia" w:hAnsi="Arial Narrow" w:cstheme="majorBidi"/>
      <w:b/>
      <w:sz w:val="26"/>
      <w:szCs w:val="20"/>
      <w:lang w:val="ro-RO"/>
    </w:rPr>
  </w:style>
  <w:style w:type="paragraph" w:styleId="Header">
    <w:name w:val="header"/>
    <w:basedOn w:val="Normal"/>
    <w:link w:val="HeaderChar"/>
    <w:uiPriority w:val="99"/>
    <w:unhideWhenUsed/>
    <w:rsid w:val="002D6D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6DBD"/>
    <w:rPr>
      <w:lang w:val="ro-RO"/>
    </w:rPr>
  </w:style>
  <w:style w:type="paragraph" w:styleId="Footer">
    <w:name w:val="footer"/>
    <w:basedOn w:val="Normal"/>
    <w:link w:val="FooterChar"/>
    <w:uiPriority w:val="99"/>
    <w:unhideWhenUsed/>
    <w:rsid w:val="002D6D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DB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1539">
      <w:bodyDiv w:val="1"/>
      <w:marLeft w:val="0"/>
      <w:marRight w:val="0"/>
      <w:marTop w:val="0"/>
      <w:marBottom w:val="0"/>
      <w:divBdr>
        <w:top w:val="none" w:sz="0" w:space="0" w:color="auto"/>
        <w:left w:val="none" w:sz="0" w:space="0" w:color="auto"/>
        <w:bottom w:val="none" w:sz="0" w:space="0" w:color="auto"/>
        <w:right w:val="none" w:sz="0" w:space="0" w:color="auto"/>
      </w:divBdr>
    </w:div>
    <w:div w:id="120929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22459-B360-44C9-88C8-CE54C7CA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6248</Words>
  <Characters>35616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Hesson</dc:creator>
  <cp:keywords/>
  <dc:description/>
  <cp:lastModifiedBy>Marilena Burlacu</cp:lastModifiedBy>
  <cp:revision>4</cp:revision>
  <dcterms:created xsi:type="dcterms:W3CDTF">2023-04-18T15:15:00Z</dcterms:created>
  <dcterms:modified xsi:type="dcterms:W3CDTF">2023-11-02T11:55:00Z</dcterms:modified>
</cp:coreProperties>
</file>